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17E8C4" w14:textId="77777777" w:rsidR="00CE4F9D" w:rsidRDefault="00CE4F9D" w:rsidP="00175058">
      <w:pPr>
        <w:spacing w:after="0" w:line="240" w:lineRule="auto"/>
        <w:jc w:val="center"/>
        <w:rPr>
          <w:b/>
        </w:rPr>
      </w:pPr>
      <w:r>
        <w:rPr>
          <w:noProof/>
        </w:rPr>
        <w:drawing>
          <wp:inline distT="0" distB="0" distL="0" distR="0" wp14:anchorId="7F106BD0" wp14:editId="34051388">
            <wp:extent cx="6057900" cy="754380"/>
            <wp:effectExtent l="0" t="0" r="0" b="7620"/>
            <wp:docPr id="2" name="Picture 2" descr="menu image m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enu image ma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A090EC" w14:textId="688B5709" w:rsidR="0000444C" w:rsidRPr="00E65EF7" w:rsidRDefault="0031732F" w:rsidP="00E65EF7">
      <w:pPr>
        <w:spacing w:after="0" w:line="240" w:lineRule="auto"/>
        <w:jc w:val="center"/>
        <w:rPr>
          <w:b/>
          <w:sz w:val="24"/>
          <w:szCs w:val="24"/>
        </w:rPr>
      </w:pPr>
      <w:r>
        <w:br/>
      </w:r>
      <w:r w:rsidR="00B63339" w:rsidRPr="00175058">
        <w:rPr>
          <w:rStyle w:val="TitleChar"/>
        </w:rPr>
        <w:t xml:space="preserve">Report to </w:t>
      </w:r>
      <w:r w:rsidRPr="00175058">
        <w:rPr>
          <w:rStyle w:val="TitleChar"/>
        </w:rPr>
        <w:t>the Library History Round Table</w:t>
      </w:r>
      <w:r w:rsidRPr="00175058">
        <w:rPr>
          <w:b/>
          <w:sz w:val="24"/>
          <w:szCs w:val="24"/>
        </w:rPr>
        <w:br/>
      </w:r>
      <w:r w:rsidR="003545EB">
        <w:rPr>
          <w:b/>
          <w:sz w:val="24"/>
          <w:szCs w:val="24"/>
        </w:rPr>
        <w:t>January</w:t>
      </w:r>
      <w:r w:rsidR="005F758E">
        <w:rPr>
          <w:b/>
          <w:sz w:val="24"/>
          <w:szCs w:val="24"/>
        </w:rPr>
        <w:t xml:space="preserve"> </w:t>
      </w:r>
      <w:r w:rsidR="00076015">
        <w:rPr>
          <w:b/>
          <w:sz w:val="24"/>
          <w:szCs w:val="24"/>
        </w:rPr>
        <w:t>2020</w:t>
      </w:r>
      <w:r w:rsidR="00E65EF7">
        <w:rPr>
          <w:b/>
          <w:sz w:val="24"/>
          <w:szCs w:val="24"/>
        </w:rPr>
        <w:br/>
      </w:r>
    </w:p>
    <w:p w14:paraId="25D41281" w14:textId="72FA3548" w:rsidR="00A05E6A" w:rsidRDefault="002E1F1F" w:rsidP="00963F25">
      <w:pPr>
        <w:rPr>
          <w:ins w:id="0" w:author="Lear, Bernadette" w:date="2020-01-10T11:46:00Z"/>
        </w:rPr>
      </w:pPr>
      <w:r>
        <w:t xml:space="preserve">The </w:t>
      </w:r>
      <w:ins w:id="1" w:author="Lear, Bernadette" w:date="2020-01-10T11:50:00Z">
        <w:r w:rsidR="00A05E6A">
          <w:t>j</w:t>
        </w:r>
      </w:ins>
      <w:del w:id="2" w:author="Lear, Bernadette" w:date="2020-01-10T11:50:00Z">
        <w:r w:rsidR="0000444C" w:rsidDel="00A05E6A">
          <w:delText>J</w:delText>
        </w:r>
      </w:del>
      <w:r w:rsidR="0000444C">
        <w:t>ournal is r</w:t>
      </w:r>
      <w:r>
        <w:t xml:space="preserve">eaching an ever-larger audience. </w:t>
      </w:r>
      <w:r w:rsidR="003D1013">
        <w:t>LHRT membership</w:t>
      </w:r>
      <w:r w:rsidR="00076015">
        <w:t xml:space="preserve"> has</w:t>
      </w:r>
      <w:r w:rsidR="0000444C">
        <w:t xml:space="preserve"> increa</w:t>
      </w:r>
      <w:r w:rsidR="00076015">
        <w:t>sed from 332 in 2016 to 420 at the end of 2019</w:t>
      </w:r>
      <w:r>
        <w:t xml:space="preserve">.  </w:t>
      </w:r>
      <w:r w:rsidR="00076015">
        <w:t>Subscriptions are slowly but c</w:t>
      </w:r>
      <w:r>
        <w:t xml:space="preserve">onsistently trending upwards. </w:t>
      </w:r>
      <w:r w:rsidR="0000444C" w:rsidRPr="00076015">
        <w:rPr>
          <w:i/>
        </w:rPr>
        <w:t>LCHS</w:t>
      </w:r>
      <w:r w:rsidR="0000444C">
        <w:t xml:space="preserve"> articles were viewed/downloaded from JSTO</w:t>
      </w:r>
      <w:r w:rsidR="00076015">
        <w:t>R nearly 3,000 times i</w:t>
      </w:r>
      <w:r w:rsidR="000F06F9">
        <w:t>n 2019</w:t>
      </w:r>
      <w:ins w:id="3" w:author="Lear, Bernadette" w:date="2020-01-10T11:45:00Z">
        <w:r w:rsidR="00A05E6A">
          <w:t>, which is</w:t>
        </w:r>
      </w:ins>
      <w:r w:rsidR="000F06F9">
        <w:t xml:space="preserve"> a modest increase from 2018</w:t>
      </w:r>
      <w:r w:rsidR="00076015">
        <w:t xml:space="preserve">.  </w:t>
      </w:r>
      <w:r>
        <w:t xml:space="preserve">We believe the </w:t>
      </w:r>
      <w:ins w:id="4" w:author="Lear, Bernadette" w:date="2020-01-10T11:50:00Z">
        <w:r w:rsidR="00A05E6A">
          <w:t>j</w:t>
        </w:r>
      </w:ins>
      <w:del w:id="5" w:author="Lear, Bernadette" w:date="2020-01-10T11:45:00Z">
        <w:r w:rsidDel="00A05E6A">
          <w:delText>j</w:delText>
        </w:r>
      </w:del>
      <w:r>
        <w:t xml:space="preserve">ournal is well positioned for the future. </w:t>
      </w:r>
      <w:ins w:id="6" w:author="Novotny, Eric Charles" w:date="2020-01-13T12:56:00Z">
        <w:r w:rsidR="009E2465">
          <w:t xml:space="preserve">We offer below additional details on the state of the journal.  </w:t>
        </w:r>
      </w:ins>
      <w:ins w:id="7" w:author="Lear, Bernadette" w:date="2020-01-10T11:54:00Z">
        <w:del w:id="8" w:author="Novotny, Eric Charles" w:date="2020-01-13T12:56:00Z">
          <w:r w:rsidR="00A05E6A" w:rsidDel="009E2465">
            <w:delText xml:space="preserve">Below are various details. </w:delText>
          </w:r>
        </w:del>
      </w:ins>
      <w:del w:id="9" w:author="Lear, Bernadette" w:date="2020-01-10T11:50:00Z">
        <w:r w:rsidR="0000444C" w:rsidDel="00A05E6A">
          <w:delText xml:space="preserve"> </w:delText>
        </w:r>
      </w:del>
      <w:r w:rsidR="009B4ED2">
        <w:t>We</w:t>
      </w:r>
      <w:r w:rsidR="00A16C82">
        <w:t xml:space="preserve"> </w:t>
      </w:r>
      <w:ins w:id="10" w:author="Lear, Bernadette" w:date="2020-01-10T11:55:00Z">
        <w:r w:rsidR="000B6BBF">
          <w:t xml:space="preserve">appreciate LHRT’s ongoing support and </w:t>
        </w:r>
      </w:ins>
      <w:r>
        <w:t xml:space="preserve">welcome </w:t>
      </w:r>
      <w:r w:rsidR="000712C7">
        <w:t xml:space="preserve">continuing dialog as we </w:t>
      </w:r>
      <w:r>
        <w:t>build on this strong foundation</w:t>
      </w:r>
      <w:r w:rsidR="00963F25">
        <w:t xml:space="preserve">.   </w:t>
      </w:r>
      <w:r w:rsidR="00DD36A0">
        <w:t xml:space="preserve">  </w:t>
      </w:r>
    </w:p>
    <w:p w14:paraId="0F429B4C" w14:textId="60F59696" w:rsidR="005D52F9" w:rsidDel="000B6BBF" w:rsidRDefault="00DD36A0" w:rsidP="00963F25">
      <w:pPr>
        <w:rPr>
          <w:del w:id="11" w:author="Lear, Bernadette" w:date="2020-01-10T11:55:00Z"/>
          <w:b/>
          <w:sz w:val="24"/>
          <w:szCs w:val="24"/>
        </w:rPr>
      </w:pPr>
      <w:del w:id="12" w:author="Lear, Bernadette" w:date="2020-01-10T11:46:00Z">
        <w:r w:rsidDel="00A05E6A">
          <w:br/>
        </w:r>
        <w:r w:rsidR="00963F25" w:rsidDel="00A05E6A">
          <w:rPr>
            <w:b/>
            <w:sz w:val="24"/>
            <w:szCs w:val="24"/>
          </w:rPr>
          <w:delText xml:space="preserve">              </w:delText>
        </w:r>
      </w:del>
      <w:r w:rsidR="00E65EF7" w:rsidRPr="00175058">
        <w:rPr>
          <w:b/>
          <w:sz w:val="24"/>
          <w:szCs w:val="24"/>
        </w:rPr>
        <w:t>LCHS editors, Eric Novotny and Bernadette Lear</w:t>
      </w:r>
    </w:p>
    <w:p w14:paraId="72A8D000" w14:textId="452048EE" w:rsidR="008E03D4" w:rsidRDefault="00E65EF7" w:rsidP="00963F25">
      <w:pPr>
        <w:rPr>
          <w:ins w:id="13" w:author="Lear, Bernadette" w:date="2020-01-10T11:55:00Z"/>
          <w:b/>
          <w:sz w:val="24"/>
          <w:szCs w:val="24"/>
        </w:rPr>
      </w:pPr>
      <w:del w:id="14" w:author="Lear, Bernadette" w:date="2020-01-10T11:46:00Z">
        <w:r w:rsidRPr="00175058" w:rsidDel="00A05E6A">
          <w:rPr>
            <w:b/>
            <w:sz w:val="24"/>
            <w:szCs w:val="24"/>
          </w:rPr>
          <w:br/>
        </w:r>
      </w:del>
    </w:p>
    <w:p w14:paraId="029AA0D7" w14:textId="5DC564C9" w:rsidR="00A05E6A" w:rsidRDefault="00A05E6A">
      <w:pPr>
        <w:pStyle w:val="Heading1"/>
        <w:pPrChange w:id="15" w:author="Lear, Bernadette" w:date="2020-01-10T11:55:00Z">
          <w:pPr/>
        </w:pPrChange>
      </w:pPr>
      <w:ins w:id="16" w:author="Lear, Bernadette" w:date="2020-01-10T11:55:00Z">
        <w:r>
          <w:t>LCHS Submissions and Content</w:t>
        </w:r>
      </w:ins>
    </w:p>
    <w:p w14:paraId="5140821D" w14:textId="77777777" w:rsidR="00B63339" w:rsidRDefault="00CE4F9D" w:rsidP="00175058">
      <w:pPr>
        <w:spacing w:after="0" w:line="240" w:lineRule="auto"/>
      </w:pPr>
      <w:r>
        <w:rPr>
          <w:noProof/>
        </w:rPr>
        <w:drawing>
          <wp:inline distT="0" distB="0" distL="0" distR="0" wp14:anchorId="1D02002C" wp14:editId="2E215C7C">
            <wp:extent cx="5486400" cy="3200400"/>
            <wp:effectExtent l="0" t="0" r="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5AE30822" w14:textId="77777777" w:rsidR="00A05E6A" w:rsidRDefault="00A05E6A" w:rsidP="005D52F9">
      <w:pPr>
        <w:rPr>
          <w:ins w:id="17" w:author="Lear, Bernadette" w:date="2020-01-10T11:47:00Z"/>
        </w:rPr>
      </w:pPr>
    </w:p>
    <w:p w14:paraId="3572B6F3" w14:textId="0CE16A49" w:rsidR="00A05E6A" w:rsidRDefault="00A05E6A" w:rsidP="005D52F9">
      <w:pPr>
        <w:rPr>
          <w:ins w:id="18" w:author="Lear, Bernadette" w:date="2020-01-10T11:48:00Z"/>
        </w:rPr>
      </w:pPr>
      <w:ins w:id="19" w:author="Lear, Bernadette" w:date="2020-01-10T11:47:00Z">
        <w:r>
          <w:t>Since 2016, w</w:t>
        </w:r>
      </w:ins>
      <w:del w:id="20" w:author="Lear, Bernadette" w:date="2020-01-10T11:47:00Z">
        <w:r w:rsidR="00136713" w:rsidDel="00A05E6A">
          <w:delText>W</w:delText>
        </w:r>
      </w:del>
      <w:r w:rsidR="00136713">
        <w:t xml:space="preserve">e </w:t>
      </w:r>
      <w:ins w:id="21" w:author="Lear, Bernadette" w:date="2020-01-10T11:47:00Z">
        <w:del w:id="22" w:author="Novotny, Eric Charles" w:date="2020-01-13T12:57:00Z">
          <w:r w:rsidDel="009E2465">
            <w:delText xml:space="preserve">have </w:delText>
          </w:r>
        </w:del>
      </w:ins>
      <w:r w:rsidR="0029122F">
        <w:t>published 33</w:t>
      </w:r>
      <w:del w:id="23" w:author="Lear, Bernadette" w:date="2020-01-10T11:47:00Z">
        <w:r w:rsidR="0029122F" w:rsidDel="00A05E6A">
          <w:delText xml:space="preserve"> submissions out</w:delText>
        </w:r>
      </w:del>
      <w:r w:rsidR="0029122F">
        <w:t xml:space="preserve"> of </w:t>
      </w:r>
      <w:r w:rsidR="000712C7">
        <w:t xml:space="preserve">the </w:t>
      </w:r>
      <w:r w:rsidR="0029122F">
        <w:t>82</w:t>
      </w:r>
      <w:r w:rsidR="005D52F9">
        <w:t xml:space="preserve"> </w:t>
      </w:r>
      <w:r w:rsidR="0029122F">
        <w:t xml:space="preserve">article </w:t>
      </w:r>
      <w:r w:rsidR="000712C7">
        <w:t xml:space="preserve">manuscripts </w:t>
      </w:r>
      <w:ins w:id="24" w:author="Lear, Bernadette" w:date="2020-01-10T11:47:00Z">
        <w:r>
          <w:t xml:space="preserve">that have proceeded to </w:t>
        </w:r>
      </w:ins>
      <w:del w:id="25" w:author="Lear, Bernadette" w:date="2020-01-10T11:47:00Z">
        <w:r w:rsidR="000712C7" w:rsidDel="00A05E6A">
          <w:delText xml:space="preserve">with </w:delText>
        </w:r>
      </w:del>
      <w:r w:rsidR="000712C7">
        <w:t>a final status</w:t>
      </w:r>
      <w:ins w:id="26" w:author="Lear, Bernadette" w:date="2020-01-10T11:48:00Z">
        <w:r>
          <w:t>—</w:t>
        </w:r>
      </w:ins>
      <w:del w:id="27" w:author="Lear, Bernadette" w:date="2020-01-10T11:47:00Z">
        <w:r w:rsidR="005D52F9" w:rsidDel="00A05E6A">
          <w:delText>,</w:delText>
        </w:r>
      </w:del>
      <w:del w:id="28" w:author="Lear, Bernadette" w:date="2020-01-10T11:48:00Z">
        <w:r w:rsidR="005D52F9" w:rsidDel="00A05E6A">
          <w:delText xml:space="preserve"> </w:delText>
        </w:r>
      </w:del>
      <w:r w:rsidR="005D52F9">
        <w:t>a</w:t>
      </w:r>
      <w:r w:rsidR="0029122F">
        <w:t>n acceptance rate of just over 4</w:t>
      </w:r>
      <w:r w:rsidR="005D52F9">
        <w:t>0%</w:t>
      </w:r>
      <w:r w:rsidR="000712C7">
        <w:t>.</w:t>
      </w:r>
      <w:ins w:id="29" w:author="Lear, Bernadette" w:date="2020-01-10T11:48:00Z">
        <w:r>
          <w:t xml:space="preserve"> </w:t>
        </w:r>
      </w:ins>
    </w:p>
    <w:p w14:paraId="094C7B85" w14:textId="30C9D6CD" w:rsidR="005D52F9" w:rsidDel="000B6BBF" w:rsidRDefault="0029122F" w:rsidP="005D52F9">
      <w:pPr>
        <w:rPr>
          <w:del w:id="30" w:author="Lear, Bernadette" w:date="2020-01-10T11:55:00Z"/>
        </w:rPr>
      </w:pPr>
      <w:del w:id="31" w:author="Lear, Bernadette" w:date="2020-01-10T11:48:00Z">
        <w:r w:rsidDel="00A05E6A">
          <w:br/>
        </w:r>
      </w:del>
      <w:r>
        <w:t xml:space="preserve">Not captured in this table are </w:t>
      </w:r>
      <w:del w:id="32" w:author="Lear, Bernadette" w:date="2020-01-10T11:48:00Z">
        <w:r w:rsidDel="00A05E6A">
          <w:delText xml:space="preserve">the </w:delText>
        </w:r>
      </w:del>
      <w:ins w:id="33" w:author="Lear, Bernadette" w:date="2020-01-10T11:50:00Z">
        <w:r w:rsidR="00A05E6A">
          <w:t>b</w:t>
        </w:r>
      </w:ins>
      <w:del w:id="34" w:author="Lear, Bernadette" w:date="2020-01-10T11:50:00Z">
        <w:r w:rsidDel="00A05E6A">
          <w:delText>B</w:delText>
        </w:r>
      </w:del>
      <w:r>
        <w:t xml:space="preserve">ook </w:t>
      </w:r>
      <w:ins w:id="35" w:author="Lear, Bernadette" w:date="2020-01-10T11:50:00Z">
        <w:r w:rsidR="00A05E6A">
          <w:t>r</w:t>
        </w:r>
      </w:ins>
      <w:del w:id="36" w:author="Lear, Bernadette" w:date="2020-01-10T11:50:00Z">
        <w:r w:rsidDel="00A05E6A">
          <w:delText>R</w:delText>
        </w:r>
      </w:del>
      <w:r>
        <w:t>ev</w:t>
      </w:r>
      <w:r w:rsidR="00136713">
        <w:t xml:space="preserve">iews. </w:t>
      </w:r>
      <w:ins w:id="37" w:author="Lear, Bernadette" w:date="2020-01-10T11:49:00Z">
        <w:r w:rsidR="00A05E6A">
          <w:t xml:space="preserve">This activity is growing </w:t>
        </w:r>
      </w:ins>
      <w:del w:id="38" w:author="Lear, Bernadette" w:date="2020-01-10T11:49:00Z">
        <w:r w:rsidR="00136713" w:rsidDel="00A05E6A">
          <w:delText xml:space="preserve"> </w:delText>
        </w:r>
      </w:del>
      <w:ins w:id="39" w:author="Lear, Bernadette" w:date="2020-01-10T11:49:00Z">
        <w:r w:rsidR="00A05E6A">
          <w:t>(</w:t>
        </w:r>
      </w:ins>
      <w:del w:id="40" w:author="Lear, Bernadette" w:date="2020-01-10T11:49:00Z">
        <w:r w:rsidR="00136713" w:rsidDel="00A05E6A">
          <w:delText xml:space="preserve">In 2019 we published </w:delText>
        </w:r>
      </w:del>
      <w:r w:rsidR="00136713">
        <w:t>11 reviews</w:t>
      </w:r>
      <w:ins w:id="41" w:author="Lear, Bernadette" w:date="2020-01-10T11:49:00Z">
        <w:r w:rsidR="00A05E6A">
          <w:t xml:space="preserve"> in 2019), and has been a useful way of involving a diverse group of writers with the jo</w:t>
        </w:r>
      </w:ins>
      <w:ins w:id="42" w:author="Lear, Bernadette" w:date="2020-01-10T11:50:00Z">
        <w:r w:rsidR="00A05E6A">
          <w:t>urnal</w:t>
        </w:r>
      </w:ins>
      <w:r w:rsidR="00136713">
        <w:t>.  Brett Spencer has actively identified</w:t>
      </w:r>
      <w:r w:rsidR="005C4DF1">
        <w:t xml:space="preserve"> </w:t>
      </w:r>
      <w:r w:rsidR="005C4DF1">
        <w:lastRenderedPageBreak/>
        <w:t xml:space="preserve">new publications </w:t>
      </w:r>
      <w:r w:rsidR="00136713" w:rsidRPr="00136713">
        <w:t xml:space="preserve">recruited </w:t>
      </w:r>
      <w:r w:rsidR="00136713">
        <w:t xml:space="preserve">experienced </w:t>
      </w:r>
      <w:r w:rsidR="005C4DF1">
        <w:t>scholars and mentored newer author</w:t>
      </w:r>
      <w:r w:rsidR="00136713">
        <w:t>s, which helps engage the next generation of library historians.</w:t>
      </w:r>
    </w:p>
    <w:p w14:paraId="22097A9B" w14:textId="211ABD33" w:rsidR="002E1F1F" w:rsidDel="000B6BBF" w:rsidRDefault="002E1F1F" w:rsidP="005D52F9">
      <w:pPr>
        <w:rPr>
          <w:del w:id="43" w:author="Lear, Bernadette" w:date="2020-01-10T11:55:00Z"/>
        </w:rPr>
      </w:pPr>
    </w:p>
    <w:p w14:paraId="0B9B0BAD" w14:textId="4D6E1D42" w:rsidR="002E1F1F" w:rsidRDefault="002E1F1F" w:rsidP="005D52F9"/>
    <w:p w14:paraId="02406485" w14:textId="1881C2F1" w:rsidR="000712C7" w:rsidRPr="000712C7" w:rsidDel="00A05E6A" w:rsidRDefault="000712C7" w:rsidP="000712C7">
      <w:pPr>
        <w:pStyle w:val="Heading2"/>
        <w:rPr>
          <w:del w:id="44" w:author="Lear, Bernadette" w:date="2020-01-10T11:54:00Z"/>
          <w:rFonts w:asciiTheme="minorHAnsi" w:hAnsiTheme="minorHAnsi" w:cstheme="minorHAnsi"/>
          <w:color w:val="auto"/>
          <w:sz w:val="22"/>
          <w:szCs w:val="22"/>
        </w:rPr>
      </w:pPr>
      <w:bookmarkStart w:id="45" w:name="2.2"/>
      <w:bookmarkEnd w:id="45"/>
      <w:del w:id="46" w:author="Lear, Bernadette" w:date="2020-01-10T11:54:00Z">
        <w:r w:rsidDel="00A05E6A">
          <w:rPr>
            <w:rFonts w:asciiTheme="minorHAnsi" w:hAnsiTheme="minorHAnsi" w:cstheme="minorHAnsi"/>
            <w:i/>
            <w:color w:val="auto"/>
            <w:sz w:val="22"/>
            <w:szCs w:val="22"/>
          </w:rPr>
          <w:delText xml:space="preserve">LCHS </w:delText>
        </w:r>
        <w:r w:rsidDel="00A05E6A">
          <w:rPr>
            <w:rFonts w:asciiTheme="minorHAnsi" w:hAnsiTheme="minorHAnsi" w:cstheme="minorHAnsi"/>
            <w:color w:val="auto"/>
            <w:sz w:val="22"/>
            <w:szCs w:val="22"/>
          </w:rPr>
          <w:delText xml:space="preserve"> Content</w:delText>
        </w:r>
      </w:del>
    </w:p>
    <w:p w14:paraId="4C22CEF4" w14:textId="479CA931" w:rsidR="005C4DF1" w:rsidRDefault="005C4DF1" w:rsidP="005C4DF1">
      <w:pPr>
        <w:pStyle w:val="Heading2"/>
        <w:rPr>
          <w:rFonts w:asciiTheme="minorHAnsi" w:hAnsiTheme="minorHAnsi" w:cstheme="minorHAnsi"/>
          <w:color w:val="auto"/>
          <w:sz w:val="22"/>
          <w:szCs w:val="22"/>
        </w:rPr>
      </w:pPr>
      <w:r w:rsidRPr="005C4DF1">
        <w:rPr>
          <w:rFonts w:asciiTheme="minorHAnsi" w:hAnsiTheme="minorHAnsi" w:cstheme="minorHAnsi"/>
          <w:b/>
          <w:color w:val="auto"/>
          <w:sz w:val="22"/>
          <w:szCs w:val="22"/>
        </w:rPr>
        <w:t>Volume 3.2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was published in Fall 2019 and </w:t>
      </w:r>
      <w:r w:rsidRPr="005C4DF1">
        <w:rPr>
          <w:rFonts w:asciiTheme="minorHAnsi" w:hAnsiTheme="minorHAnsi" w:cstheme="minorHAnsi"/>
          <w:color w:val="auto"/>
          <w:sz w:val="22"/>
          <w:szCs w:val="22"/>
        </w:rPr>
        <w:t xml:space="preserve">contents can be viewed on JSTOR, </w:t>
      </w:r>
      <w:r w:rsidRPr="005C4DF1">
        <w:rPr>
          <w:rFonts w:asciiTheme="minorHAnsi" w:hAnsiTheme="minorHAnsi" w:cstheme="minorHAnsi"/>
          <w:color w:val="auto"/>
          <w:sz w:val="22"/>
          <w:szCs w:val="22"/>
        </w:rPr>
        <w:br/>
      </w:r>
      <w:hyperlink r:id="rId9" w:history="1">
        <w:r w:rsidR="000712C7" w:rsidRPr="000C370A">
          <w:rPr>
            <w:rStyle w:val="Hyperlink"/>
            <w:rFonts w:asciiTheme="minorHAnsi" w:hAnsiTheme="minorHAnsi" w:cstheme="minorHAnsi"/>
            <w:sz w:val="22"/>
            <w:szCs w:val="22"/>
          </w:rPr>
          <w:t>https://www.jstor.org/stable/10.5325/libraries.3.2.issue-2</w:t>
        </w:r>
      </w:hyperlink>
    </w:p>
    <w:p w14:paraId="00572967" w14:textId="3581C9BA" w:rsidR="005C4DF1" w:rsidRPr="005C4DF1" w:rsidRDefault="005C4DF1" w:rsidP="005C4DF1">
      <w:pPr>
        <w:pStyle w:val="Heading2"/>
        <w:rPr>
          <w:rFonts w:asciiTheme="minorHAnsi" w:hAnsiTheme="minorHAnsi" w:cstheme="minorHAnsi"/>
          <w:color w:val="auto"/>
          <w:sz w:val="22"/>
          <w:szCs w:val="22"/>
        </w:rPr>
      </w:pPr>
    </w:p>
    <w:p w14:paraId="61DDA7BF" w14:textId="77777777" w:rsidR="00A05E6A" w:rsidRDefault="000712C7" w:rsidP="00A05E6A">
      <w:pPr>
        <w:pStyle w:val="Heading2"/>
        <w:rPr>
          <w:ins w:id="47" w:author="Lear, Bernadette" w:date="2020-01-10T11:51:00Z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Heading2Char"/>
          <w:rFonts w:asciiTheme="minorHAnsi" w:hAnsiTheme="minorHAnsi" w:cstheme="minorHAnsi"/>
          <w:b/>
          <w:color w:val="auto"/>
          <w:sz w:val="22"/>
          <w:szCs w:val="22"/>
        </w:rPr>
        <w:t xml:space="preserve">Volume </w:t>
      </w:r>
      <w:r w:rsidR="005C4DF1">
        <w:rPr>
          <w:rStyle w:val="Heading2Char"/>
          <w:rFonts w:asciiTheme="minorHAnsi" w:hAnsiTheme="minorHAnsi" w:cstheme="minorHAnsi"/>
          <w:b/>
          <w:color w:val="auto"/>
          <w:sz w:val="22"/>
          <w:szCs w:val="22"/>
        </w:rPr>
        <w:t xml:space="preserve">4.1 </w:t>
      </w:r>
      <w:r w:rsidR="005C4DF1">
        <w:rPr>
          <w:rFonts w:asciiTheme="minorHAnsi" w:hAnsiTheme="minorHAnsi" w:cstheme="minorHAnsi"/>
          <w:color w:val="auto"/>
          <w:sz w:val="22"/>
          <w:szCs w:val="22"/>
        </w:rPr>
        <w:t xml:space="preserve">is in final production for publication in Spring 2020.  </w:t>
      </w:r>
      <w:ins w:id="48" w:author="Lear, Bernadette" w:date="2020-01-10T11:51:00Z">
        <w:r w:rsidR="00A05E6A">
          <w:rPr>
            <w:rFonts w:asciiTheme="minorHAnsi" w:hAnsiTheme="minorHAnsi" w:cstheme="minorHAnsi"/>
            <w:color w:val="auto"/>
            <w:sz w:val="22"/>
            <w:szCs w:val="22"/>
          </w:rPr>
          <w:t>The contents include:</w:t>
        </w:r>
      </w:ins>
    </w:p>
    <w:p w14:paraId="24C40B67" w14:textId="1E689BB7" w:rsidR="002E1F1F" w:rsidRPr="005C4DF1" w:rsidRDefault="00E65EF7">
      <w:pPr>
        <w:pStyle w:val="Heading2"/>
        <w:numPr>
          <w:ilvl w:val="0"/>
          <w:numId w:val="8"/>
        </w:numPr>
        <w:rPr>
          <w:rFonts w:asciiTheme="minorHAnsi" w:hAnsiTheme="minorHAnsi" w:cstheme="minorHAnsi"/>
          <w:color w:val="auto"/>
          <w:sz w:val="22"/>
          <w:szCs w:val="22"/>
        </w:rPr>
        <w:pPrChange w:id="49" w:author="Lear, Bernadette" w:date="2020-01-10T11:51:00Z">
          <w:pPr>
            <w:pStyle w:val="Heading2"/>
          </w:pPr>
        </w:pPrChange>
      </w:pPr>
      <w:del w:id="50" w:author="Lear, Bernadette" w:date="2020-01-10T11:51:00Z">
        <w:r w:rsidRPr="005C4DF1" w:rsidDel="00A05E6A">
          <w:rPr>
            <w:rFonts w:asciiTheme="minorHAnsi" w:hAnsiTheme="minorHAnsi" w:cstheme="minorHAnsi"/>
            <w:color w:val="auto"/>
            <w:sz w:val="22"/>
            <w:szCs w:val="22"/>
          </w:rPr>
          <w:br/>
        </w:r>
      </w:del>
      <w:r w:rsidR="002E1F1F" w:rsidRPr="005C4DF1">
        <w:rPr>
          <w:rFonts w:asciiTheme="minorHAnsi" w:hAnsiTheme="minorHAnsi" w:cstheme="minorHAnsi"/>
          <w:color w:val="auto"/>
          <w:sz w:val="22"/>
          <w:szCs w:val="22"/>
        </w:rPr>
        <w:t>Putting the Nationalism into Internationalism: The campaign to rebuild the Catholic University of Louvain Library (1914 – 1945)</w:t>
      </w:r>
      <w:ins w:id="51" w:author="Lear, Bernadette" w:date="2020-01-10T11:51:00Z">
        <w:r w:rsidR="00A05E6A">
          <w:rPr>
            <w:rFonts w:asciiTheme="minorHAnsi" w:hAnsiTheme="minorHAnsi" w:cstheme="minorHAnsi"/>
            <w:color w:val="auto"/>
            <w:sz w:val="22"/>
            <w:szCs w:val="22"/>
          </w:rPr>
          <w:t>, by</w:t>
        </w:r>
      </w:ins>
      <w:del w:id="52" w:author="Lear, Bernadette" w:date="2020-01-10T11:51:00Z">
        <w:r w:rsidR="002E1F1F" w:rsidRPr="005C4DF1" w:rsidDel="00A05E6A">
          <w:rPr>
            <w:rFonts w:asciiTheme="minorHAnsi" w:hAnsiTheme="minorHAnsi" w:cstheme="minorHAnsi"/>
            <w:color w:val="auto"/>
            <w:sz w:val="22"/>
            <w:szCs w:val="22"/>
          </w:rPr>
          <w:delText xml:space="preserve">  /</w:delText>
        </w:r>
      </w:del>
      <w:r w:rsidR="002E1F1F" w:rsidRPr="005C4DF1">
        <w:rPr>
          <w:rFonts w:asciiTheme="minorHAnsi" w:hAnsiTheme="minorHAnsi" w:cstheme="minorHAnsi"/>
          <w:color w:val="auto"/>
          <w:sz w:val="22"/>
          <w:szCs w:val="22"/>
        </w:rPr>
        <w:t xml:space="preserve"> Steven Witt</w:t>
      </w:r>
      <w:del w:id="53" w:author="Lear, Bernadette" w:date="2020-01-10T11:51:00Z">
        <w:r w:rsidR="005C4DF1" w:rsidDel="00A05E6A">
          <w:rPr>
            <w:rFonts w:asciiTheme="minorHAnsi" w:hAnsiTheme="minorHAnsi" w:cstheme="minorHAnsi"/>
            <w:color w:val="auto"/>
            <w:sz w:val="22"/>
            <w:szCs w:val="22"/>
          </w:rPr>
          <w:br/>
        </w:r>
      </w:del>
    </w:p>
    <w:p w14:paraId="13DB12F1" w14:textId="594A97E0" w:rsidR="002E1F1F" w:rsidRPr="00A05E6A" w:rsidRDefault="002E1F1F">
      <w:pPr>
        <w:pStyle w:val="ListParagraph"/>
        <w:numPr>
          <w:ilvl w:val="0"/>
          <w:numId w:val="8"/>
        </w:numPr>
        <w:rPr>
          <w:rFonts w:cstheme="minorHAnsi"/>
          <w:rPrChange w:id="54" w:author="Lear, Bernadette" w:date="2020-01-10T11:50:00Z">
            <w:rPr/>
          </w:rPrChange>
        </w:rPr>
        <w:pPrChange w:id="55" w:author="Lear, Bernadette" w:date="2020-01-10T11:50:00Z">
          <w:pPr/>
        </w:pPrChange>
      </w:pPr>
      <w:r w:rsidRPr="009E2465">
        <w:rPr>
          <w:rFonts w:cstheme="minorHAnsi"/>
        </w:rPr>
        <w:t xml:space="preserve">The Short Life of the </w:t>
      </w:r>
      <w:r w:rsidRPr="00A05E6A">
        <w:rPr>
          <w:rFonts w:cstheme="minorHAnsi"/>
          <w:rPrChange w:id="56" w:author="Lear, Bernadette" w:date="2020-01-10T11:50:00Z">
            <w:rPr/>
          </w:rPrChange>
        </w:rPr>
        <w:t>Fushiminomiya Japanese Collection at the Library of Hawaiʻi, 1936-1942</w:t>
      </w:r>
      <w:ins w:id="57" w:author="Lear, Bernadette" w:date="2020-01-10T11:51:00Z">
        <w:r w:rsidR="00A05E6A">
          <w:rPr>
            <w:rFonts w:cstheme="minorHAnsi"/>
          </w:rPr>
          <w:t xml:space="preserve">, by </w:t>
        </w:r>
      </w:ins>
      <w:del w:id="58" w:author="Lear, Bernadette" w:date="2020-01-10T11:51:00Z">
        <w:r w:rsidRPr="009E2465" w:rsidDel="00A05E6A">
          <w:rPr>
            <w:rFonts w:cstheme="minorHAnsi"/>
          </w:rPr>
          <w:delText xml:space="preserve"> / </w:delText>
        </w:r>
      </w:del>
      <w:r w:rsidRPr="00A05E6A">
        <w:rPr>
          <w:rFonts w:cstheme="minorHAnsi"/>
          <w:rPrChange w:id="59" w:author="Lear, Bernadette" w:date="2020-01-10T11:50:00Z">
            <w:rPr/>
          </w:rPrChange>
        </w:rPr>
        <w:t>Andrew We</w:t>
      </w:r>
      <w:del w:id="60" w:author="Lear, Bernadette" w:date="2020-01-10T11:52:00Z">
        <w:r w:rsidRPr="00A05E6A" w:rsidDel="00A05E6A">
          <w:rPr>
            <w:rFonts w:cstheme="minorHAnsi"/>
            <w:rPrChange w:id="61" w:author="Lear, Bernadette" w:date="2020-01-10T11:50:00Z">
              <w:rPr/>
            </w:rPrChange>
          </w:rPr>
          <w:delText>e</w:delText>
        </w:r>
      </w:del>
      <w:r w:rsidRPr="00A05E6A">
        <w:rPr>
          <w:rFonts w:cstheme="minorHAnsi"/>
          <w:rPrChange w:id="62" w:author="Lear, Bernadette" w:date="2020-01-10T11:50:00Z">
            <w:rPr/>
          </w:rPrChange>
        </w:rPr>
        <w:t>rtheimer</w:t>
      </w:r>
    </w:p>
    <w:p w14:paraId="471B9074" w14:textId="60F2FF6C" w:rsidR="002E1F1F" w:rsidRPr="00A05E6A" w:rsidRDefault="002E1F1F">
      <w:pPr>
        <w:pStyle w:val="ListParagraph"/>
        <w:numPr>
          <w:ilvl w:val="0"/>
          <w:numId w:val="8"/>
        </w:numPr>
        <w:rPr>
          <w:rFonts w:cstheme="minorHAnsi"/>
          <w:rPrChange w:id="63" w:author="Lear, Bernadette" w:date="2020-01-10T11:50:00Z">
            <w:rPr/>
          </w:rPrChange>
        </w:rPr>
        <w:pPrChange w:id="64" w:author="Lear, Bernadette" w:date="2020-01-10T11:50:00Z">
          <w:pPr/>
        </w:pPrChange>
      </w:pPr>
      <w:r w:rsidRPr="00A05E6A">
        <w:rPr>
          <w:rFonts w:cstheme="minorHAnsi"/>
          <w:rPrChange w:id="65" w:author="Lear, Bernadette" w:date="2020-01-10T11:50:00Z">
            <w:rPr/>
          </w:rPrChange>
        </w:rPr>
        <w:t>Transitions as a Prelude to Closure: Recounting the Years 1966 to 1974 in the Life and Death of the University of Minnesota Library School</w:t>
      </w:r>
      <w:ins w:id="66" w:author="Lear, Bernadette" w:date="2020-01-10T11:51:00Z">
        <w:r w:rsidR="00A05E6A">
          <w:rPr>
            <w:rFonts w:cstheme="minorHAnsi"/>
          </w:rPr>
          <w:t xml:space="preserve">, by </w:t>
        </w:r>
      </w:ins>
      <w:del w:id="67" w:author="Lear, Bernadette" w:date="2020-01-10T11:51:00Z">
        <w:r w:rsidRPr="009E2465" w:rsidDel="00A05E6A">
          <w:rPr>
            <w:rFonts w:cstheme="minorHAnsi"/>
          </w:rPr>
          <w:delText xml:space="preserve"> / </w:delText>
        </w:r>
      </w:del>
      <w:r w:rsidRPr="00A05E6A">
        <w:rPr>
          <w:rFonts w:cstheme="minorHAnsi"/>
          <w:rPrChange w:id="68" w:author="Lear, Bernadette" w:date="2020-01-10T11:50:00Z">
            <w:rPr/>
          </w:rPrChange>
        </w:rPr>
        <w:t>Timothy Johnson</w:t>
      </w:r>
    </w:p>
    <w:p w14:paraId="3398E3CF" w14:textId="774244C8" w:rsidR="008E03D4" w:rsidDel="00A05E6A" w:rsidRDefault="002E1F1F" w:rsidP="002E1F1F">
      <w:pPr>
        <w:pStyle w:val="ListParagraph"/>
        <w:numPr>
          <w:ilvl w:val="0"/>
          <w:numId w:val="8"/>
        </w:numPr>
        <w:rPr>
          <w:del w:id="69" w:author="Lear, Bernadette" w:date="2020-01-10T11:51:00Z"/>
          <w:rFonts w:cstheme="minorHAnsi"/>
        </w:rPr>
      </w:pPr>
      <w:r w:rsidRPr="00A05E6A">
        <w:rPr>
          <w:rFonts w:cstheme="minorHAnsi"/>
          <w:rPrChange w:id="70" w:author="Lear, Bernadette" w:date="2020-01-10T11:50:00Z">
            <w:rPr/>
          </w:rPrChange>
        </w:rPr>
        <w:t>The LHRT Bibliographies: The First Thirty Years</w:t>
      </w:r>
      <w:ins w:id="71" w:author="Lear, Bernadette" w:date="2020-01-10T11:51:00Z">
        <w:r w:rsidR="00A05E6A">
          <w:rPr>
            <w:rFonts w:cstheme="minorHAnsi"/>
          </w:rPr>
          <w:t xml:space="preserve">, by </w:t>
        </w:r>
      </w:ins>
      <w:del w:id="72" w:author="Lear, Bernadette" w:date="2020-01-10T11:51:00Z">
        <w:r w:rsidRPr="009E2465" w:rsidDel="00A05E6A">
          <w:rPr>
            <w:rFonts w:cstheme="minorHAnsi"/>
          </w:rPr>
          <w:delText xml:space="preserve"> / </w:delText>
        </w:r>
      </w:del>
      <w:r w:rsidRPr="00A05E6A">
        <w:rPr>
          <w:rFonts w:cstheme="minorHAnsi"/>
          <w:rPrChange w:id="73" w:author="Lear, Bernadette" w:date="2020-01-10T11:50:00Z">
            <w:rPr/>
          </w:rPrChange>
        </w:rPr>
        <w:t>Ed Godeken</w:t>
      </w:r>
    </w:p>
    <w:p w14:paraId="4455A2BE" w14:textId="77777777" w:rsidR="00A05E6A" w:rsidRPr="009E2465" w:rsidRDefault="00A05E6A">
      <w:pPr>
        <w:pStyle w:val="ListParagraph"/>
        <w:numPr>
          <w:ilvl w:val="0"/>
          <w:numId w:val="8"/>
        </w:numPr>
        <w:rPr>
          <w:ins w:id="74" w:author="Lear, Bernadette" w:date="2020-01-10T11:51:00Z"/>
          <w:rFonts w:cstheme="minorHAnsi"/>
        </w:rPr>
        <w:pPrChange w:id="75" w:author="Lear, Bernadette" w:date="2020-01-10T11:50:00Z">
          <w:pPr/>
        </w:pPrChange>
      </w:pPr>
    </w:p>
    <w:p w14:paraId="31B92978" w14:textId="21A0B0EE" w:rsidR="002E1F1F" w:rsidRPr="009E2465" w:rsidRDefault="002E1F1F">
      <w:pPr>
        <w:pStyle w:val="ListParagraph"/>
        <w:numPr>
          <w:ilvl w:val="0"/>
          <w:numId w:val="8"/>
        </w:numPr>
        <w:rPr>
          <w:rFonts w:cstheme="minorHAnsi"/>
        </w:rPr>
        <w:pPrChange w:id="76" w:author="Lear, Bernadette" w:date="2020-01-10T11:51:00Z">
          <w:pPr/>
        </w:pPrChange>
      </w:pPr>
      <w:commentRangeStart w:id="77"/>
      <w:r w:rsidRPr="00A05E6A">
        <w:rPr>
          <w:rFonts w:cstheme="minorHAnsi"/>
          <w:rPrChange w:id="78" w:author="Lear, Bernadette" w:date="2020-01-10T11:51:00Z">
            <w:rPr/>
          </w:rPrChange>
        </w:rPr>
        <w:t xml:space="preserve">Plus </w:t>
      </w:r>
      <w:ins w:id="79" w:author="Novotny, Eric Charles" w:date="2020-01-13T12:58:00Z">
        <w:r w:rsidR="009E2465">
          <w:rPr>
            <w:rFonts w:cstheme="minorHAnsi"/>
          </w:rPr>
          <w:t xml:space="preserve">an exceptionally robust crop of book reviews - </w:t>
        </w:r>
      </w:ins>
      <w:r w:rsidRPr="00A05E6A">
        <w:rPr>
          <w:rFonts w:cstheme="minorHAnsi"/>
          <w:rPrChange w:id="80" w:author="Lear, Bernadette" w:date="2020-01-10T11:51:00Z">
            <w:rPr/>
          </w:rPrChange>
        </w:rPr>
        <w:t>11 BOOK REVIEWS!</w:t>
      </w:r>
      <w:commentRangeEnd w:id="77"/>
      <w:r w:rsidR="00A05E6A">
        <w:rPr>
          <w:rStyle w:val="CommentReference"/>
        </w:rPr>
        <w:commentReference w:id="77"/>
      </w:r>
    </w:p>
    <w:p w14:paraId="4A7CA778" w14:textId="2B3177BE" w:rsidR="005C4DF1" w:rsidRDefault="005C4DF1" w:rsidP="002E1F1F">
      <w:pPr>
        <w:rPr>
          <w:rFonts w:cstheme="minorHAnsi"/>
        </w:rPr>
      </w:pPr>
    </w:p>
    <w:p w14:paraId="23CB8300" w14:textId="150B977C" w:rsidR="005C4DF1" w:rsidDel="00A05E6A" w:rsidRDefault="00BD2CC7" w:rsidP="002E1F1F">
      <w:pPr>
        <w:rPr>
          <w:del w:id="81" w:author="Lear, Bernadette" w:date="2020-01-10T11:54:00Z"/>
          <w:rFonts w:cstheme="minorHAnsi"/>
          <w:b/>
        </w:rPr>
      </w:pPr>
      <w:r w:rsidRPr="000B6BBF">
        <w:rPr>
          <w:rStyle w:val="Heading1Char"/>
          <w:rPrChange w:id="82" w:author="Lear, Bernadette" w:date="2020-01-10T11:56:00Z">
            <w:rPr>
              <w:rFonts w:cstheme="minorHAnsi"/>
              <w:b/>
            </w:rPr>
          </w:rPrChange>
        </w:rPr>
        <w:t xml:space="preserve">Current and Future </w:t>
      </w:r>
      <w:r w:rsidR="000712C7" w:rsidRPr="000B6BBF">
        <w:rPr>
          <w:rStyle w:val="Heading1Char"/>
          <w:rPrChange w:id="83" w:author="Lear, Bernadette" w:date="2020-01-10T11:56:00Z">
            <w:rPr>
              <w:rFonts w:cstheme="minorHAnsi"/>
              <w:b/>
            </w:rPr>
          </w:rPrChange>
        </w:rPr>
        <w:t xml:space="preserve">Publishing </w:t>
      </w:r>
      <w:r w:rsidRPr="000B6BBF">
        <w:rPr>
          <w:rStyle w:val="Heading1Char"/>
          <w:rPrChange w:id="84" w:author="Lear, Bernadette" w:date="2020-01-10T11:56:00Z">
            <w:rPr>
              <w:rFonts w:cstheme="minorHAnsi"/>
              <w:b/>
            </w:rPr>
          </w:rPrChange>
        </w:rPr>
        <w:t>Contract</w:t>
      </w:r>
      <w:r w:rsidR="005C4DF1">
        <w:rPr>
          <w:rFonts w:cstheme="minorHAnsi"/>
          <w:b/>
        </w:rPr>
        <w:br/>
      </w:r>
      <w:r w:rsidR="000712C7">
        <w:rPr>
          <w:rFonts w:cstheme="minorHAnsi"/>
        </w:rPr>
        <w:t>Our initial publishing agreement was s</w:t>
      </w:r>
      <w:r w:rsidR="000712C7" w:rsidRPr="005C4DF1">
        <w:rPr>
          <w:rFonts w:cstheme="minorHAnsi"/>
        </w:rPr>
        <w:t xml:space="preserve">igned </w:t>
      </w:r>
      <w:ins w:id="85" w:author="Lear, Bernadette" w:date="2020-01-10T11:53:00Z">
        <w:r w:rsidR="00A05E6A">
          <w:rPr>
            <w:rFonts w:cstheme="minorHAnsi"/>
          </w:rPr>
          <w:t xml:space="preserve">in </w:t>
        </w:r>
      </w:ins>
      <w:r w:rsidR="000712C7" w:rsidRPr="005C4DF1">
        <w:rPr>
          <w:rFonts w:cstheme="minorHAnsi"/>
        </w:rPr>
        <w:t>March 2016 for a five</w:t>
      </w:r>
      <w:ins w:id="86" w:author="Lear, Bernadette" w:date="2020-01-10T11:53:00Z">
        <w:r w:rsidR="00A05E6A">
          <w:rPr>
            <w:rFonts w:cstheme="minorHAnsi"/>
          </w:rPr>
          <w:t>-</w:t>
        </w:r>
      </w:ins>
      <w:del w:id="87" w:author="Lear, Bernadette" w:date="2020-01-10T11:53:00Z">
        <w:r w:rsidR="000712C7" w:rsidRPr="005C4DF1" w:rsidDel="00A05E6A">
          <w:rPr>
            <w:rFonts w:cstheme="minorHAnsi"/>
          </w:rPr>
          <w:delText xml:space="preserve"> </w:delText>
        </w:r>
      </w:del>
      <w:r w:rsidR="000712C7" w:rsidRPr="005C4DF1">
        <w:rPr>
          <w:rFonts w:cstheme="minorHAnsi"/>
        </w:rPr>
        <w:t>year term</w:t>
      </w:r>
      <w:r w:rsidR="000712C7">
        <w:rPr>
          <w:rFonts w:cstheme="minorHAnsi"/>
        </w:rPr>
        <w:t>.  The Editors me</w:t>
      </w:r>
      <w:r w:rsidR="005C4DF1">
        <w:rPr>
          <w:rFonts w:cstheme="minorHAnsi"/>
        </w:rPr>
        <w:t>t with staff from the Penn State Press in June 2019</w:t>
      </w:r>
      <w:r w:rsidR="000712C7">
        <w:rPr>
          <w:rFonts w:cstheme="minorHAnsi"/>
        </w:rPr>
        <w:t xml:space="preserve"> to discuss the</w:t>
      </w:r>
      <w:ins w:id="88" w:author="Lear, Bernadette" w:date="2020-01-10T11:53:00Z">
        <w:r w:rsidR="00A05E6A">
          <w:rPr>
            <w:rFonts w:cstheme="minorHAnsi"/>
          </w:rPr>
          <w:t xml:space="preserve"> current</w:t>
        </w:r>
      </w:ins>
      <w:r w:rsidR="000712C7">
        <w:rPr>
          <w:rFonts w:cstheme="minorHAnsi"/>
        </w:rPr>
        <w:t xml:space="preserve"> arrangement </w:t>
      </w:r>
      <w:del w:id="89" w:author="Lear, Bernadette" w:date="2020-01-10T11:53:00Z">
        <w:r w:rsidR="000712C7" w:rsidDel="00A05E6A">
          <w:rPr>
            <w:rFonts w:cstheme="minorHAnsi"/>
          </w:rPr>
          <w:delText xml:space="preserve">so far </w:delText>
        </w:r>
      </w:del>
      <w:r w:rsidR="000712C7">
        <w:rPr>
          <w:rFonts w:cstheme="minorHAnsi"/>
        </w:rPr>
        <w:t xml:space="preserve">and future options. </w:t>
      </w:r>
      <w:ins w:id="90" w:author="Lear, Bernadette" w:date="2020-01-10T11:56:00Z">
        <w:r w:rsidR="000B6BBF">
          <w:rPr>
            <w:rFonts w:cstheme="minorHAnsi"/>
          </w:rPr>
          <w:t>Both t</w:t>
        </w:r>
      </w:ins>
      <w:del w:id="91" w:author="Lear, Bernadette" w:date="2020-01-10T11:56:00Z">
        <w:r w:rsidR="005C4DF1" w:rsidDel="000B6BBF">
          <w:rPr>
            <w:rFonts w:cstheme="minorHAnsi"/>
          </w:rPr>
          <w:delText>T</w:delText>
        </w:r>
      </w:del>
      <w:r w:rsidR="005C4DF1">
        <w:rPr>
          <w:rFonts w:cstheme="minorHAnsi"/>
        </w:rPr>
        <w:t xml:space="preserve">he Press </w:t>
      </w:r>
      <w:ins w:id="92" w:author="Lear, Bernadette" w:date="2020-01-10T11:57:00Z">
        <w:r w:rsidR="000B6BBF">
          <w:rPr>
            <w:rFonts w:cstheme="minorHAnsi"/>
          </w:rPr>
          <w:t>and the Editors are</w:t>
        </w:r>
      </w:ins>
      <w:del w:id="93" w:author="Lear, Bernadette" w:date="2020-01-10T11:57:00Z">
        <w:r w:rsidR="005C4DF1" w:rsidDel="000B6BBF">
          <w:rPr>
            <w:rFonts w:cstheme="minorHAnsi"/>
          </w:rPr>
          <w:delText>is</w:delText>
        </w:r>
      </w:del>
      <w:r w:rsidR="005C4DF1">
        <w:rPr>
          <w:rFonts w:cstheme="minorHAnsi"/>
        </w:rPr>
        <w:t xml:space="preserve"> pleased with the</w:t>
      </w:r>
      <w:r>
        <w:rPr>
          <w:rFonts w:cstheme="minorHAnsi"/>
        </w:rPr>
        <w:t xml:space="preserve"> first few years. </w:t>
      </w:r>
      <w:moveFromRangeStart w:id="94" w:author="Lear, Bernadette" w:date="2020-01-10T11:57:00Z" w:name="move29549847"/>
      <w:moveFrom w:id="95" w:author="Lear, Bernadette" w:date="2020-01-10T11:57:00Z">
        <w:r w:rsidR="005C4DF1" w:rsidDel="000B6BBF">
          <w:rPr>
            <w:rFonts w:cstheme="minorHAnsi"/>
          </w:rPr>
          <w:t xml:space="preserve">Both parties can auto-renew </w:t>
        </w:r>
        <w:r w:rsidR="003B754F" w:rsidDel="000B6BBF">
          <w:rPr>
            <w:rFonts w:cstheme="minorHAnsi"/>
          </w:rPr>
          <w:t xml:space="preserve">the contract </w:t>
        </w:r>
        <w:r w:rsidR="005C4DF1" w:rsidDel="000B6BBF">
          <w:rPr>
            <w:rFonts w:cstheme="minorHAnsi"/>
          </w:rPr>
          <w:t xml:space="preserve">with the same terms. </w:t>
        </w:r>
      </w:moveFrom>
      <w:moveFromRangeEnd w:id="94"/>
      <w:r w:rsidR="005C4DF1">
        <w:rPr>
          <w:rFonts w:cstheme="minorHAnsi"/>
        </w:rPr>
        <w:t xml:space="preserve">The journal is generating sufficient revenue, </w:t>
      </w:r>
      <w:del w:id="96" w:author="Lear, Bernadette" w:date="2020-01-10T11:54:00Z">
        <w:r w:rsidR="003B754F" w:rsidDel="00A05E6A">
          <w:rPr>
            <w:rFonts w:cstheme="minorHAnsi"/>
          </w:rPr>
          <w:delText xml:space="preserve">they </w:delText>
        </w:r>
      </w:del>
      <w:ins w:id="97" w:author="Lear, Bernadette" w:date="2020-01-10T11:54:00Z">
        <w:r w:rsidR="00A05E6A">
          <w:rPr>
            <w:rFonts w:cstheme="minorHAnsi"/>
          </w:rPr>
          <w:t xml:space="preserve">thus Penn State Press </w:t>
        </w:r>
      </w:ins>
      <w:r w:rsidR="005C4DF1">
        <w:rPr>
          <w:rFonts w:cstheme="minorHAnsi"/>
        </w:rPr>
        <w:t>do</w:t>
      </w:r>
      <w:ins w:id="98" w:author="Lear, Bernadette" w:date="2020-01-10T11:54:00Z">
        <w:r w:rsidR="00A05E6A">
          <w:rPr>
            <w:rFonts w:cstheme="minorHAnsi"/>
          </w:rPr>
          <w:t>es</w:t>
        </w:r>
      </w:ins>
      <w:r w:rsidR="005C4DF1">
        <w:rPr>
          <w:rFonts w:cstheme="minorHAnsi"/>
        </w:rPr>
        <w:t xml:space="preserve"> not anticipate needing to increase the price/member</w:t>
      </w:r>
      <w:r w:rsidR="003B754F">
        <w:rPr>
          <w:rFonts w:cstheme="minorHAnsi"/>
        </w:rPr>
        <w:t xml:space="preserve"> that LHRT pays</w:t>
      </w:r>
      <w:r w:rsidR="005C4DF1">
        <w:rPr>
          <w:rFonts w:cstheme="minorHAnsi"/>
        </w:rPr>
        <w:t>.</w:t>
      </w:r>
      <w:r>
        <w:rPr>
          <w:rFonts w:cstheme="minorHAnsi"/>
        </w:rPr>
        <w:t xml:space="preserve"> Starting in 2021 and thereafter, LHRT will receive a royalty payment of 15% of annual revenues. </w:t>
      </w:r>
      <w:moveToRangeStart w:id="99" w:author="Lear, Bernadette" w:date="2020-01-10T11:57:00Z" w:name="move29549847"/>
      <w:moveTo w:id="100" w:author="Lear, Bernadette" w:date="2020-01-10T11:57:00Z">
        <w:r w:rsidR="000B6BBF">
          <w:rPr>
            <w:rFonts w:cstheme="minorHAnsi"/>
          </w:rPr>
          <w:t>Both parties can auto-renew the contract with the same terms</w:t>
        </w:r>
      </w:moveTo>
      <w:ins w:id="101" w:author="Lear, Bernadette" w:date="2020-01-10T11:58:00Z">
        <w:r w:rsidR="000B6BBF">
          <w:rPr>
            <w:rFonts w:cstheme="minorHAnsi"/>
          </w:rPr>
          <w:t xml:space="preserve">. </w:t>
        </w:r>
        <w:commentRangeStart w:id="102"/>
        <w:r w:rsidR="000B6BBF">
          <w:rPr>
            <w:rFonts w:cstheme="minorHAnsi"/>
          </w:rPr>
          <w:t xml:space="preserve">The Editors will request substantial time on the LHRT Executive Committee’s </w:t>
        </w:r>
      </w:ins>
      <w:ins w:id="103" w:author="Lear, Bernadette" w:date="2020-01-10T11:59:00Z">
        <w:r w:rsidR="000B6BBF">
          <w:rPr>
            <w:rFonts w:cstheme="minorHAnsi"/>
          </w:rPr>
          <w:t>next meeting (ALA</w:t>
        </w:r>
      </w:ins>
      <w:ins w:id="104" w:author="Lear, Bernadette" w:date="2020-01-10T12:00:00Z">
        <w:r w:rsidR="000B6BBF">
          <w:rPr>
            <w:rFonts w:cstheme="minorHAnsi"/>
          </w:rPr>
          <w:t xml:space="preserve">’s 2020 Annual Meeting in Chicago) </w:t>
        </w:r>
      </w:ins>
      <w:ins w:id="105" w:author="Lear, Bernadette" w:date="2020-01-10T11:59:00Z">
        <w:r w:rsidR="000B6BBF">
          <w:rPr>
            <w:rFonts w:cstheme="minorHAnsi"/>
          </w:rPr>
          <w:t xml:space="preserve">to discuss this important decision. </w:t>
        </w:r>
        <w:commentRangeEnd w:id="102"/>
        <w:r w:rsidR="000B6BBF">
          <w:rPr>
            <w:rStyle w:val="CommentReference"/>
          </w:rPr>
          <w:commentReference w:id="102"/>
        </w:r>
      </w:ins>
      <w:moveTo w:id="106" w:author="Lear, Bernadette" w:date="2020-01-10T11:57:00Z">
        <w:del w:id="107" w:author="Lear, Bernadette" w:date="2020-01-10T11:57:00Z">
          <w:r w:rsidR="000B6BBF" w:rsidDel="000B6BBF">
            <w:rPr>
              <w:rFonts w:cstheme="minorHAnsi"/>
            </w:rPr>
            <w:delText>.</w:delText>
          </w:r>
        </w:del>
      </w:moveTo>
      <w:moveToRangeEnd w:id="99"/>
    </w:p>
    <w:p w14:paraId="025860F4" w14:textId="77777777" w:rsidR="00A05E6A" w:rsidRDefault="00A05E6A" w:rsidP="002E1F1F">
      <w:pPr>
        <w:rPr>
          <w:ins w:id="108" w:author="Lear, Bernadette" w:date="2020-01-10T11:54:00Z"/>
          <w:rFonts w:cstheme="minorHAnsi"/>
        </w:rPr>
      </w:pPr>
    </w:p>
    <w:p w14:paraId="49644668" w14:textId="77777777" w:rsidR="00BD2CC7" w:rsidRDefault="00BD2CC7" w:rsidP="002E1F1F">
      <w:pPr>
        <w:rPr>
          <w:rFonts w:cstheme="minorHAnsi"/>
          <w:b/>
        </w:rPr>
      </w:pPr>
    </w:p>
    <w:p w14:paraId="52B29196" w14:textId="2CB06CA9" w:rsidR="006B433E" w:rsidRDefault="00BD2CC7" w:rsidP="002E1F1F">
      <w:pPr>
        <w:rPr>
          <w:ins w:id="109" w:author="Lear, Bernadette" w:date="2020-01-10T12:18:00Z"/>
          <w:rFonts w:cstheme="minorHAnsi"/>
        </w:rPr>
      </w:pPr>
      <w:r w:rsidRPr="000B6BBF">
        <w:rPr>
          <w:rStyle w:val="Heading1Char"/>
          <w:rPrChange w:id="110" w:author="Lear, Bernadette" w:date="2020-01-10T11:56:00Z">
            <w:rPr>
              <w:rFonts w:cstheme="minorHAnsi"/>
              <w:b/>
            </w:rPr>
          </w:rPrChange>
        </w:rPr>
        <w:t>Indexing</w:t>
      </w:r>
      <w:r>
        <w:rPr>
          <w:rFonts w:cstheme="minorHAnsi"/>
          <w:b/>
        </w:rPr>
        <w:br/>
      </w:r>
      <w:commentRangeStart w:id="111"/>
      <w:ins w:id="112" w:author="Lear, Bernadette" w:date="2020-01-10T12:06:00Z">
        <w:r w:rsidR="00883DF1">
          <w:rPr>
            <w:rFonts w:cstheme="minorHAnsi"/>
            <w:iCs/>
          </w:rPr>
          <w:t>We are</w:t>
        </w:r>
      </w:ins>
      <w:ins w:id="113" w:author="Lear, Bernadette" w:date="2020-01-10T12:07:00Z">
        <w:r w:rsidR="00883DF1">
          <w:rPr>
            <w:rFonts w:cstheme="minorHAnsi"/>
            <w:iCs/>
          </w:rPr>
          <w:t xml:space="preserve"> very pleased to announce that </w:t>
        </w:r>
      </w:ins>
      <w:ins w:id="114" w:author="Lear, Bernadette" w:date="2020-01-10T12:08:00Z">
        <w:r w:rsidR="00883DF1">
          <w:rPr>
            <w:rFonts w:cstheme="minorHAnsi"/>
            <w:iCs/>
          </w:rPr>
          <w:t xml:space="preserve">current (2019–present) </w:t>
        </w:r>
      </w:ins>
      <w:ins w:id="115" w:author="Lear, Bernadette" w:date="2020-01-10T12:07:00Z">
        <w:r w:rsidR="00883DF1">
          <w:rPr>
            <w:rFonts w:cstheme="minorHAnsi"/>
            <w:iCs/>
          </w:rPr>
          <w:t xml:space="preserve">articles are now listed in EBSCO’s </w:t>
        </w:r>
        <w:r w:rsidR="00883DF1">
          <w:rPr>
            <w:rFonts w:cstheme="minorHAnsi"/>
            <w:b/>
          </w:rPr>
          <w:t>Library Science databases</w:t>
        </w:r>
        <w:r w:rsidR="00883DF1" w:rsidRPr="00BD2CC7">
          <w:rPr>
            <w:rFonts w:cstheme="minorHAnsi"/>
          </w:rPr>
          <w:t xml:space="preserve"> (Library &amp; Information Science Source, Library Literature &amp; Information Science Full Text, Library Literature &amp; Information Science Index, Library, Information Science &amp; Technology Abstracts with Full Text)</w:t>
        </w:r>
      </w:ins>
      <w:ins w:id="116" w:author="Lear, Bernadette" w:date="2020-01-10T12:15:00Z">
        <w:r w:rsidR="006B433E">
          <w:rPr>
            <w:rFonts w:cstheme="minorHAnsi"/>
          </w:rPr>
          <w:t xml:space="preserve">. </w:t>
        </w:r>
      </w:ins>
      <w:ins w:id="117" w:author="Novotny, Eric Charles" w:date="2020-01-13T12:59:00Z">
        <w:r w:rsidR="009E2465">
          <w:rPr>
            <w:rFonts w:cstheme="minorHAnsi"/>
          </w:rPr>
          <w:t xml:space="preserve"> </w:t>
        </w:r>
      </w:ins>
      <w:ins w:id="118" w:author="Lear, Bernadette" w:date="2020-01-10T12:15:00Z">
        <w:r w:rsidR="006B433E">
          <w:rPr>
            <w:rFonts w:cstheme="minorHAnsi"/>
          </w:rPr>
          <w:t xml:space="preserve">Current articles are also listed in </w:t>
        </w:r>
        <w:r w:rsidR="006B433E" w:rsidRPr="006B433E">
          <w:rPr>
            <w:rFonts w:cstheme="minorHAnsi"/>
            <w:b/>
            <w:bCs/>
            <w:rPrChange w:id="119" w:author="Lear, Bernadette" w:date="2020-01-10T12:16:00Z">
              <w:rPr>
                <w:rFonts w:cstheme="minorHAnsi"/>
              </w:rPr>
            </w:rPrChange>
          </w:rPr>
          <w:t>America: History &amp; Life</w:t>
        </w:r>
      </w:ins>
      <w:ins w:id="120" w:author="Lear, Bernadette" w:date="2020-01-10T12:16:00Z">
        <w:r w:rsidR="006B433E">
          <w:rPr>
            <w:rFonts w:cstheme="minorHAnsi"/>
          </w:rPr>
          <w:t xml:space="preserve"> and </w:t>
        </w:r>
        <w:r w:rsidR="006B433E" w:rsidRPr="006B433E">
          <w:rPr>
            <w:rFonts w:cstheme="minorHAnsi"/>
            <w:b/>
            <w:bCs/>
            <w:rPrChange w:id="121" w:author="Lear, Bernadette" w:date="2020-01-10T12:17:00Z">
              <w:rPr>
                <w:rFonts w:cstheme="minorHAnsi"/>
              </w:rPr>
            </w:rPrChange>
          </w:rPr>
          <w:t>Historical Abstracts</w:t>
        </w:r>
        <w:r w:rsidR="006B433E">
          <w:rPr>
            <w:rFonts w:cstheme="minorHAnsi"/>
          </w:rPr>
          <w:t>, a</w:t>
        </w:r>
      </w:ins>
      <w:ins w:id="122" w:author="Lear, Bernadette" w:date="2020-01-10T12:18:00Z">
        <w:r w:rsidR="006B433E">
          <w:rPr>
            <w:rFonts w:cstheme="minorHAnsi"/>
          </w:rPr>
          <w:t>s well as</w:t>
        </w:r>
      </w:ins>
      <w:ins w:id="123" w:author="Lear, Bernadette" w:date="2020-01-10T12:11:00Z">
        <w:r w:rsidR="00883DF1">
          <w:rPr>
            <w:rFonts w:cstheme="minorHAnsi"/>
          </w:rPr>
          <w:t xml:space="preserve"> EBSCO’s </w:t>
        </w:r>
        <w:r w:rsidR="00883DF1">
          <w:rPr>
            <w:rFonts w:cstheme="minorHAnsi"/>
            <w:b/>
          </w:rPr>
          <w:t>Humanities databases</w:t>
        </w:r>
        <w:r w:rsidR="00883DF1" w:rsidRPr="00BD2CC7">
          <w:rPr>
            <w:rFonts w:cstheme="minorHAnsi"/>
          </w:rPr>
          <w:t xml:space="preserve"> (Humanities Abstracts, Humanities Full Text, Humanities International Complete, Humanities International Index, Humanities Source, Humanities Source Ultimate)</w:t>
        </w:r>
        <w:r w:rsidR="00883DF1">
          <w:rPr>
            <w:rFonts w:cstheme="minorHAnsi"/>
          </w:rPr>
          <w:t xml:space="preserve">. </w:t>
        </w:r>
      </w:ins>
      <w:ins w:id="124" w:author="Lear, Bernadette" w:date="2020-01-10T12:04:00Z">
        <w:r w:rsidR="000B6BBF">
          <w:rPr>
            <w:rFonts w:cstheme="minorHAnsi"/>
            <w:iCs/>
          </w:rPr>
          <w:t xml:space="preserve">EBSCO has </w:t>
        </w:r>
      </w:ins>
      <w:ins w:id="125" w:author="Lear, Bernadette" w:date="2020-01-10T12:10:00Z">
        <w:r w:rsidR="00883DF1">
          <w:rPr>
            <w:rFonts w:cstheme="minorHAnsi"/>
            <w:iCs/>
          </w:rPr>
          <w:t xml:space="preserve">also </w:t>
        </w:r>
      </w:ins>
      <w:ins w:id="126" w:author="Lear, Bernadette" w:date="2020-01-10T12:04:00Z">
        <w:r w:rsidR="000B6BBF">
          <w:rPr>
            <w:rFonts w:cstheme="minorHAnsi"/>
            <w:iCs/>
          </w:rPr>
          <w:t>committed to</w:t>
        </w:r>
      </w:ins>
      <w:ins w:id="127" w:author="Lear, Bernadette" w:date="2020-01-10T12:10:00Z">
        <w:r w:rsidR="00883DF1">
          <w:rPr>
            <w:rFonts w:cstheme="minorHAnsi"/>
            <w:iCs/>
          </w:rPr>
          <w:t xml:space="preserve"> including</w:t>
        </w:r>
      </w:ins>
      <w:ins w:id="128" w:author="Lear, Bernadette" w:date="2020-01-10T12:04:00Z">
        <w:r w:rsidR="000B6BBF">
          <w:rPr>
            <w:rFonts w:cstheme="minorHAnsi"/>
            <w:iCs/>
          </w:rPr>
          <w:t xml:space="preserve"> </w:t>
        </w:r>
      </w:ins>
      <w:ins w:id="129" w:author="Lear, Bernadette" w:date="2020-01-10T12:10:00Z">
        <w:r w:rsidR="00883DF1" w:rsidRPr="00883DF1">
          <w:rPr>
            <w:rFonts w:cstheme="minorHAnsi"/>
            <w:i/>
            <w:rPrChange w:id="130" w:author="Lear, Bernadette" w:date="2020-01-10T12:10:00Z">
              <w:rPr>
                <w:rFonts w:cstheme="minorHAnsi"/>
                <w:iCs/>
              </w:rPr>
            </w:rPrChange>
          </w:rPr>
          <w:t>LCHS</w:t>
        </w:r>
        <w:r w:rsidR="00883DF1">
          <w:rPr>
            <w:rFonts w:cstheme="minorHAnsi"/>
            <w:iCs/>
          </w:rPr>
          <w:t xml:space="preserve"> </w:t>
        </w:r>
      </w:ins>
      <w:del w:id="131" w:author="Lear, Bernadette" w:date="2020-01-10T12:08:00Z">
        <w:r w:rsidDel="00883DF1">
          <w:rPr>
            <w:rFonts w:cstheme="minorHAnsi"/>
            <w:i/>
          </w:rPr>
          <w:delText xml:space="preserve">LCHS </w:delText>
        </w:r>
      </w:del>
      <w:del w:id="132" w:author="Lear, Bernadette" w:date="2020-01-10T12:10:00Z">
        <w:r w:rsidDel="00883DF1">
          <w:rPr>
            <w:rFonts w:cstheme="minorHAnsi"/>
          </w:rPr>
          <w:delText>articles</w:delText>
        </w:r>
      </w:del>
      <w:del w:id="133" w:author="Lear, Bernadette" w:date="2020-01-10T12:12:00Z">
        <w:r w:rsidDel="00883DF1">
          <w:rPr>
            <w:rFonts w:cstheme="minorHAnsi"/>
          </w:rPr>
          <w:delText xml:space="preserve"> </w:delText>
        </w:r>
      </w:del>
      <w:ins w:id="134" w:author="Lear, Bernadette" w:date="2020-01-10T12:04:00Z">
        <w:r w:rsidR="000B6BBF">
          <w:rPr>
            <w:rFonts w:cstheme="minorHAnsi"/>
          </w:rPr>
          <w:t>in</w:t>
        </w:r>
      </w:ins>
      <w:ins w:id="135" w:author="Lear, Bernadette" w:date="2020-01-10T12:13:00Z">
        <w:r w:rsidR="00883DF1">
          <w:rPr>
            <w:rFonts w:cstheme="minorHAnsi"/>
          </w:rPr>
          <w:t xml:space="preserve"> </w:t>
        </w:r>
      </w:ins>
      <w:del w:id="136" w:author="Lear, Bernadette" w:date="2020-01-10T12:04:00Z">
        <w:r w:rsidRPr="000B6BBF" w:rsidDel="000B6BBF">
          <w:rPr>
            <w:rFonts w:cstheme="minorHAnsi"/>
            <w:b/>
            <w:bCs/>
            <w:rPrChange w:id="137" w:author="Lear, Bernadette" w:date="2020-01-10T12:04:00Z">
              <w:rPr>
                <w:rFonts w:cstheme="minorHAnsi"/>
              </w:rPr>
            </w:rPrChange>
          </w:rPr>
          <w:delText xml:space="preserve">are now indexed in </w:delText>
        </w:r>
      </w:del>
      <w:r w:rsidRPr="000B6BBF">
        <w:rPr>
          <w:rFonts w:cstheme="minorHAnsi"/>
          <w:b/>
          <w:bCs/>
          <w:i/>
          <w:rPrChange w:id="138" w:author="Lear, Bernadette" w:date="2020-01-10T12:04:00Z">
            <w:rPr>
              <w:rFonts w:cstheme="minorHAnsi"/>
              <w:i/>
            </w:rPr>
          </w:rPrChange>
        </w:rPr>
        <w:t>MLA Bibliography</w:t>
      </w:r>
      <w:del w:id="139" w:author="Lear, Bernadette" w:date="2020-01-10T12:18:00Z">
        <w:r w:rsidRPr="000B6BBF" w:rsidDel="006B433E">
          <w:rPr>
            <w:rFonts w:cstheme="minorHAnsi"/>
            <w:b/>
            <w:bCs/>
            <w:rPrChange w:id="140" w:author="Lear, Bernadette" w:date="2020-01-10T12:04:00Z">
              <w:rPr>
                <w:rFonts w:cstheme="minorHAnsi"/>
              </w:rPr>
            </w:rPrChange>
          </w:rPr>
          <w:delText>,</w:delText>
        </w:r>
        <w:r w:rsidDel="006B433E">
          <w:rPr>
            <w:rFonts w:cstheme="minorHAnsi"/>
          </w:rPr>
          <w:delText xml:space="preserve"> and were recently added to </w:delText>
        </w:r>
      </w:del>
      <w:del w:id="141" w:author="Lear, Bernadette" w:date="2020-01-10T12:11:00Z">
        <w:r w:rsidDel="00883DF1">
          <w:rPr>
            <w:rFonts w:cstheme="minorHAnsi"/>
          </w:rPr>
          <w:delText>E</w:delText>
        </w:r>
      </w:del>
      <w:del w:id="142" w:author="Lear, Bernadette" w:date="2020-01-10T12:01:00Z">
        <w:r w:rsidDel="000B6BBF">
          <w:rPr>
            <w:rFonts w:cstheme="minorHAnsi"/>
          </w:rPr>
          <w:delText>bsco</w:delText>
        </w:r>
      </w:del>
      <w:del w:id="143" w:author="Lear, Bernadette" w:date="2020-01-10T12:11:00Z">
        <w:r w:rsidDel="00883DF1">
          <w:rPr>
            <w:rFonts w:cstheme="minorHAnsi"/>
          </w:rPr>
          <w:delText xml:space="preserve">’s </w:delText>
        </w:r>
        <w:r w:rsidDel="00883DF1">
          <w:rPr>
            <w:rFonts w:cstheme="minorHAnsi"/>
            <w:b/>
          </w:rPr>
          <w:delText>Humanities databases</w:delText>
        </w:r>
        <w:r w:rsidRPr="00BD2CC7" w:rsidDel="00883DF1">
          <w:rPr>
            <w:rFonts w:cstheme="minorHAnsi"/>
          </w:rPr>
          <w:delText xml:space="preserve"> (Humanities Abstracts, Humanities Full Text, Humanities International Complete, Humanities International Index, Humanities Source, Humanities Source Ultimate) </w:delText>
        </w:r>
      </w:del>
      <w:del w:id="144" w:author="Lear, Bernadette" w:date="2020-01-10T12:18:00Z">
        <w:r w:rsidRPr="00BD2CC7" w:rsidDel="006B433E">
          <w:rPr>
            <w:rFonts w:cstheme="minorHAnsi"/>
          </w:rPr>
          <w:delText xml:space="preserve">and </w:delText>
        </w:r>
      </w:del>
      <w:del w:id="145" w:author="Lear, Bernadette" w:date="2020-01-10T12:07:00Z">
        <w:r w:rsidDel="00883DF1">
          <w:rPr>
            <w:rFonts w:cstheme="minorHAnsi"/>
            <w:b/>
          </w:rPr>
          <w:delText>Library Science databases</w:delText>
        </w:r>
        <w:r w:rsidRPr="00BD2CC7" w:rsidDel="00883DF1">
          <w:rPr>
            <w:rFonts w:cstheme="minorHAnsi"/>
          </w:rPr>
          <w:delText xml:space="preserve"> (Library &amp; Information Science Source, Library Literature &amp; Information Science Full Text, Library Literature &amp; Information Science Index, Library, Information Science &amp; Technology Abstracts with Full Text).</w:delText>
        </w:r>
      </w:del>
      <w:del w:id="146" w:author="Lear, Bernadette" w:date="2020-01-10T12:18:00Z">
        <w:r w:rsidDel="006B433E">
          <w:rPr>
            <w:rFonts w:cstheme="minorHAnsi"/>
          </w:rPr>
          <w:br/>
          <w:delText xml:space="preserve">EBSCO has committed to adding </w:delText>
        </w:r>
        <w:r w:rsidDel="006B433E">
          <w:rPr>
            <w:rFonts w:cstheme="minorHAnsi"/>
            <w:i/>
          </w:rPr>
          <w:delText>LCHS</w:delText>
        </w:r>
      </w:del>
      <w:del w:id="147" w:author="Lear, Bernadette" w:date="2020-01-10T12:13:00Z">
        <w:r w:rsidDel="00883DF1">
          <w:rPr>
            <w:rFonts w:cstheme="minorHAnsi"/>
          </w:rPr>
          <w:delText xml:space="preserve"> to </w:delText>
        </w:r>
        <w:r w:rsidRPr="00BD2CC7" w:rsidDel="00883DF1">
          <w:rPr>
            <w:rFonts w:ascii="Calibri" w:hAnsi="Calibri" w:cs="Calibri"/>
            <w:i/>
            <w:color w:val="201F1E"/>
            <w:shd w:val="clear" w:color="auto" w:fill="FFFFFF"/>
          </w:rPr>
          <w:delText>Historical Abstracts</w:delText>
        </w:r>
        <w:r w:rsidDel="00883DF1">
          <w:rPr>
            <w:rFonts w:ascii="Calibri" w:hAnsi="Calibri" w:cs="Calibri"/>
            <w:color w:val="201F1E"/>
            <w:shd w:val="clear" w:color="auto" w:fill="FFFFFF"/>
          </w:rPr>
          <w:delText xml:space="preserve"> and </w:delText>
        </w:r>
        <w:r w:rsidRPr="00BD2CC7" w:rsidDel="00883DF1">
          <w:rPr>
            <w:rFonts w:ascii="Calibri" w:hAnsi="Calibri" w:cs="Calibri"/>
            <w:i/>
            <w:color w:val="201F1E"/>
            <w:shd w:val="clear" w:color="auto" w:fill="FFFFFF"/>
          </w:rPr>
          <w:delText>America: History &amp; Life</w:delText>
        </w:r>
      </w:del>
      <w:del w:id="148" w:author="Lear, Bernadette" w:date="2020-01-10T12:18:00Z">
        <w:r w:rsidR="003B754F" w:rsidDel="006B433E">
          <w:rPr>
            <w:rFonts w:ascii="Calibri" w:hAnsi="Calibri" w:cs="Calibri"/>
            <w:i/>
            <w:color w:val="201F1E"/>
            <w:shd w:val="clear" w:color="auto" w:fill="FFFFFF"/>
          </w:rPr>
          <w:delText>.</w:delText>
        </w:r>
      </w:del>
      <w:ins w:id="149" w:author="Lear, Bernadette" w:date="2020-01-10T12:18:00Z">
        <w:r w:rsidR="006B433E">
          <w:rPr>
            <w:rFonts w:cstheme="minorHAnsi"/>
            <w:b/>
            <w:bCs/>
          </w:rPr>
          <w:t xml:space="preserve">, </w:t>
        </w:r>
        <w:r w:rsidR="006B433E">
          <w:rPr>
            <w:rFonts w:cstheme="minorHAnsi"/>
          </w:rPr>
          <w:t xml:space="preserve">though our content does not yet appear there. </w:t>
        </w:r>
      </w:ins>
    </w:p>
    <w:p w14:paraId="0B67BFA8" w14:textId="22DE86DE" w:rsidR="00BD2CC7" w:rsidRPr="00883DF1" w:rsidRDefault="003B754F" w:rsidP="002E1F1F">
      <w:pPr>
        <w:rPr>
          <w:rFonts w:cstheme="minorHAnsi"/>
        </w:rPr>
      </w:pPr>
      <w:del w:id="150" w:author="Lear, Bernadette" w:date="2020-01-10T12:19:00Z">
        <w:r w:rsidDel="006B433E">
          <w:rPr>
            <w:rFonts w:ascii="Calibri" w:hAnsi="Calibri" w:cs="Calibri"/>
            <w:color w:val="201F1E"/>
            <w:shd w:val="clear" w:color="auto" w:fill="FFFFFF"/>
          </w:rPr>
          <w:br/>
        </w:r>
      </w:del>
      <w:r>
        <w:rPr>
          <w:rFonts w:ascii="Calibri" w:hAnsi="Calibri" w:cs="Calibri"/>
          <w:color w:val="201F1E"/>
          <w:shd w:val="clear" w:color="auto" w:fill="FFFFFF"/>
        </w:rPr>
        <w:t xml:space="preserve">The </w:t>
      </w:r>
      <w:ins w:id="151" w:author="Lear, Bernadette" w:date="2020-01-10T12:19:00Z">
        <w:r w:rsidR="006B433E">
          <w:rPr>
            <w:rFonts w:ascii="Calibri" w:hAnsi="Calibri" w:cs="Calibri"/>
            <w:color w:val="201F1E"/>
            <w:shd w:val="clear" w:color="auto" w:fill="FFFFFF"/>
          </w:rPr>
          <w:t xml:space="preserve">Editors and the </w:t>
        </w:r>
      </w:ins>
      <w:r>
        <w:rPr>
          <w:rFonts w:ascii="Calibri" w:hAnsi="Calibri" w:cs="Calibri"/>
          <w:color w:val="201F1E"/>
          <w:shd w:val="clear" w:color="auto" w:fill="FFFFFF"/>
        </w:rPr>
        <w:t xml:space="preserve">Press </w:t>
      </w:r>
      <w:ins w:id="152" w:author="Lear, Bernadette" w:date="2020-01-10T12:19:00Z">
        <w:r w:rsidR="006B433E">
          <w:rPr>
            <w:rFonts w:ascii="Calibri" w:hAnsi="Calibri" w:cs="Calibri"/>
            <w:color w:val="201F1E"/>
            <w:shd w:val="clear" w:color="auto" w:fill="FFFFFF"/>
          </w:rPr>
          <w:t>will pursue</w:t>
        </w:r>
        <w:bookmarkStart w:id="153" w:name="_GoBack"/>
        <w:bookmarkEnd w:id="153"/>
        <w:del w:id="154" w:author="Novotny, Eric Charles" w:date="2020-01-13T12:59:00Z">
          <w:r w:rsidR="006B433E" w:rsidDel="009E2465">
            <w:rPr>
              <w:rFonts w:ascii="Calibri" w:hAnsi="Calibri" w:cs="Calibri"/>
              <w:color w:val="201F1E"/>
              <w:shd w:val="clear" w:color="auto" w:fill="FFFFFF"/>
            </w:rPr>
            <w:delText xml:space="preserve"> </w:delText>
          </w:r>
        </w:del>
      </w:ins>
      <w:ins w:id="155" w:author="Lear, Bernadette" w:date="2020-01-10T12:20:00Z">
        <w:del w:id="156" w:author="Novotny, Eric Charles" w:date="2020-01-13T12:59:00Z">
          <w:r w:rsidR="006B433E" w:rsidDel="009E2465">
            <w:rPr>
              <w:rFonts w:ascii="Calibri" w:hAnsi="Calibri" w:cs="Calibri"/>
              <w:color w:val="201F1E"/>
              <w:shd w:val="clear" w:color="auto" w:fill="FFFFFF"/>
            </w:rPr>
            <w:delText>to</w:delText>
          </w:r>
        </w:del>
        <w:r w:rsidR="006B433E">
          <w:rPr>
            <w:rFonts w:ascii="Calibri" w:hAnsi="Calibri" w:cs="Calibri"/>
            <w:color w:val="201F1E"/>
            <w:shd w:val="clear" w:color="auto" w:fill="FFFFFF"/>
          </w:rPr>
          <w:t xml:space="preserve"> </w:t>
        </w:r>
      </w:ins>
      <w:ins w:id="157" w:author="Lear, Bernadette" w:date="2020-01-10T12:19:00Z">
        <w:r w:rsidR="006B433E">
          <w:rPr>
            <w:rFonts w:ascii="Calibri" w:hAnsi="Calibri" w:cs="Calibri"/>
            <w:color w:val="201F1E"/>
            <w:shd w:val="clear" w:color="auto" w:fill="FFFFFF"/>
          </w:rPr>
          <w:t>indexing of back-issues (2017-2018) with EBSCO, and continue to pursue</w:t>
        </w:r>
      </w:ins>
      <w:del w:id="158" w:author="Lear, Bernadette" w:date="2020-01-10T12:19:00Z">
        <w:r w:rsidDel="006B433E">
          <w:rPr>
            <w:rFonts w:ascii="Calibri" w:hAnsi="Calibri" w:cs="Calibri"/>
            <w:color w:val="201F1E"/>
            <w:shd w:val="clear" w:color="auto" w:fill="FFFFFF"/>
          </w:rPr>
          <w:delText>is</w:delText>
        </w:r>
      </w:del>
      <w:r>
        <w:rPr>
          <w:rFonts w:ascii="Calibri" w:hAnsi="Calibri" w:cs="Calibri"/>
          <w:color w:val="201F1E"/>
          <w:shd w:val="clear" w:color="auto" w:fill="FFFFFF"/>
        </w:rPr>
        <w:t xml:space="preserve"> </w:t>
      </w:r>
      <w:ins w:id="159" w:author="Lear, Bernadette" w:date="2020-01-10T12:19:00Z">
        <w:r w:rsidR="006B433E">
          <w:rPr>
            <w:rFonts w:ascii="Calibri" w:hAnsi="Calibri" w:cs="Calibri"/>
            <w:color w:val="201F1E"/>
            <w:shd w:val="clear" w:color="auto" w:fill="FFFFFF"/>
          </w:rPr>
          <w:t>indexing in other scholarly da</w:t>
        </w:r>
      </w:ins>
      <w:ins w:id="160" w:author="Lear, Bernadette" w:date="2020-01-10T12:20:00Z">
        <w:r w:rsidR="006B433E">
          <w:rPr>
            <w:rFonts w:ascii="Calibri" w:hAnsi="Calibri" w:cs="Calibri"/>
            <w:color w:val="201F1E"/>
            <w:shd w:val="clear" w:color="auto" w:fill="FFFFFF"/>
          </w:rPr>
          <w:t xml:space="preserve">tabases such as Web of Science. </w:t>
        </w:r>
        <w:commentRangeEnd w:id="111"/>
        <w:r w:rsidR="006B433E">
          <w:rPr>
            <w:rStyle w:val="CommentReference"/>
          </w:rPr>
          <w:commentReference w:id="111"/>
        </w:r>
      </w:ins>
      <w:del w:id="161" w:author="Lear, Bernadette" w:date="2020-01-10T12:20:00Z">
        <w:r w:rsidDel="006B433E">
          <w:rPr>
            <w:rFonts w:ascii="Calibri" w:hAnsi="Calibri" w:cs="Calibri"/>
            <w:color w:val="201F1E"/>
            <w:shd w:val="clear" w:color="auto" w:fill="FFFFFF"/>
          </w:rPr>
          <w:delText xml:space="preserve">pursuing inclusion in Web of Science citation indices, but those are highly selective especially in the humanities.  </w:delText>
        </w:r>
      </w:del>
    </w:p>
    <w:p w14:paraId="3230393B" w14:textId="2CBBBB05" w:rsidR="00B63339" w:rsidRDefault="00E65EF7" w:rsidP="00175058">
      <w:pPr>
        <w:spacing w:after="0" w:line="240" w:lineRule="auto"/>
      </w:pPr>
      <w:r>
        <w:br/>
        <w:t xml:space="preserve">   </w:t>
      </w:r>
    </w:p>
    <w:sectPr w:rsidR="00B633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77" w:author="Lear, Bernadette" w:date="2020-01-10T11:52:00Z" w:initials="LB">
    <w:p w14:paraId="5AB9DA5E" w14:textId="508E0635" w:rsidR="00A05E6A" w:rsidRDefault="00A05E6A">
      <w:pPr>
        <w:pStyle w:val="CommentText"/>
      </w:pPr>
      <w:r>
        <w:rPr>
          <w:rStyle w:val="CommentReference"/>
        </w:rPr>
        <w:annotationRef/>
      </w:r>
      <w:r>
        <w:t xml:space="preserve">Does this single issue have 11 book reviews? If not, just include the number for 4.1. The book reviews for 3.2 are listed in the JSTOR site. </w:t>
      </w:r>
    </w:p>
  </w:comment>
  <w:comment w:id="102" w:author="Lear, Bernadette" w:date="2020-01-10T11:59:00Z" w:initials="LB">
    <w:p w14:paraId="30AFF2BB" w14:textId="606F8FD5" w:rsidR="000B6BBF" w:rsidRDefault="000B6BBF">
      <w:pPr>
        <w:pStyle w:val="CommentText"/>
      </w:pPr>
      <w:r>
        <w:rPr>
          <w:rStyle w:val="CommentReference"/>
        </w:rPr>
        <w:annotationRef/>
      </w:r>
      <w:r>
        <w:t xml:space="preserve">I think it’s important to give Anthony B. a heads-up about this. </w:t>
      </w:r>
    </w:p>
  </w:comment>
  <w:comment w:id="111" w:author="Lear, Bernadette" w:date="2020-01-10T12:20:00Z" w:initials="LB">
    <w:p w14:paraId="332AABB8" w14:textId="2A1CA118" w:rsidR="006B433E" w:rsidRDefault="006B433E">
      <w:pPr>
        <w:pStyle w:val="CommentText"/>
      </w:pPr>
      <w:r>
        <w:rPr>
          <w:rStyle w:val="CommentReference"/>
        </w:rPr>
        <w:annotationRef/>
      </w:r>
      <w:r>
        <w:t xml:space="preserve">I don’t want to mislead anyone, and I don’t feel I can say we are indexed until our content shows up on the user side of the databases. So I checked as many as I could in our database subscriptions, and revised the verbiage accordingly. I hope this is OK. It has been a question of high concern to authors and subscribers, so I want to be crystal clear.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AB9DA5E" w15:done="0"/>
  <w15:commentEx w15:paraId="30AFF2BB" w15:done="0"/>
  <w15:commentEx w15:paraId="332AABB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AB9DA5E" w16cid:durableId="21C2E3EA"/>
  <w16cid:commentId w16cid:paraId="30AFF2BB" w16cid:durableId="21C2E59A"/>
  <w16cid:commentId w16cid:paraId="332AABB8" w16cid:durableId="21C2EA9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9AA31F" w14:textId="77777777" w:rsidR="00B72549" w:rsidRDefault="00B72549" w:rsidP="008E03D4">
      <w:pPr>
        <w:spacing w:after="0" w:line="240" w:lineRule="auto"/>
      </w:pPr>
      <w:r>
        <w:separator/>
      </w:r>
    </w:p>
  </w:endnote>
  <w:endnote w:type="continuationSeparator" w:id="0">
    <w:p w14:paraId="1EC84601" w14:textId="77777777" w:rsidR="00B72549" w:rsidRDefault="00B72549" w:rsidP="008E0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8E9492" w14:textId="77777777" w:rsidR="00B72549" w:rsidRDefault="00B72549" w:rsidP="008E03D4">
      <w:pPr>
        <w:spacing w:after="0" w:line="240" w:lineRule="auto"/>
      </w:pPr>
      <w:r>
        <w:separator/>
      </w:r>
    </w:p>
  </w:footnote>
  <w:footnote w:type="continuationSeparator" w:id="0">
    <w:p w14:paraId="59D05DC8" w14:textId="77777777" w:rsidR="00B72549" w:rsidRDefault="00B72549" w:rsidP="008E03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C47DA"/>
    <w:multiLevelType w:val="hybridMultilevel"/>
    <w:tmpl w:val="904C2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D0233C"/>
    <w:multiLevelType w:val="multilevel"/>
    <w:tmpl w:val="CF964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BB48B5"/>
    <w:multiLevelType w:val="hybridMultilevel"/>
    <w:tmpl w:val="1B9A6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7D0649"/>
    <w:multiLevelType w:val="hybridMultilevel"/>
    <w:tmpl w:val="997CA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9476E4"/>
    <w:multiLevelType w:val="hybridMultilevel"/>
    <w:tmpl w:val="AF087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B5365D"/>
    <w:multiLevelType w:val="hybridMultilevel"/>
    <w:tmpl w:val="97D65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710344"/>
    <w:multiLevelType w:val="hybridMultilevel"/>
    <w:tmpl w:val="FC1EC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BA5E75"/>
    <w:multiLevelType w:val="hybridMultilevel"/>
    <w:tmpl w:val="1EF27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4"/>
  </w:num>
  <w:num w:numId="8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ear, Bernadette">
    <w15:presenceInfo w15:providerId="AD" w15:userId="S::bal19@psu.edu::d95110c1-408e-4ee6-b7a3-0e534deeee6e"/>
  </w15:person>
  <w15:person w15:author="Novotny, Eric Charles">
    <w15:presenceInfo w15:providerId="None" w15:userId="Novotny, Eric Charle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339"/>
    <w:rsid w:val="0000444C"/>
    <w:rsid w:val="000712C7"/>
    <w:rsid w:val="00076015"/>
    <w:rsid w:val="000B6BBF"/>
    <w:rsid w:val="000E1D07"/>
    <w:rsid w:val="000F06F9"/>
    <w:rsid w:val="0013155E"/>
    <w:rsid w:val="00136713"/>
    <w:rsid w:val="00175058"/>
    <w:rsid w:val="00175B5A"/>
    <w:rsid w:val="00180B5E"/>
    <w:rsid w:val="001C7192"/>
    <w:rsid w:val="00210BF8"/>
    <w:rsid w:val="002707F8"/>
    <w:rsid w:val="00275DC6"/>
    <w:rsid w:val="0029122F"/>
    <w:rsid w:val="002A7366"/>
    <w:rsid w:val="002E1F1F"/>
    <w:rsid w:val="00312F05"/>
    <w:rsid w:val="0031732F"/>
    <w:rsid w:val="00350530"/>
    <w:rsid w:val="003545EB"/>
    <w:rsid w:val="00381FDB"/>
    <w:rsid w:val="003B754F"/>
    <w:rsid w:val="003C064D"/>
    <w:rsid w:val="003D1013"/>
    <w:rsid w:val="00402DD1"/>
    <w:rsid w:val="004037AD"/>
    <w:rsid w:val="00411C10"/>
    <w:rsid w:val="004C7D80"/>
    <w:rsid w:val="004D49EC"/>
    <w:rsid w:val="00593E1D"/>
    <w:rsid w:val="0059516C"/>
    <w:rsid w:val="005C4DF1"/>
    <w:rsid w:val="005D3D46"/>
    <w:rsid w:val="005D52F9"/>
    <w:rsid w:val="005F758E"/>
    <w:rsid w:val="0063486A"/>
    <w:rsid w:val="00647296"/>
    <w:rsid w:val="00650C27"/>
    <w:rsid w:val="00674779"/>
    <w:rsid w:val="006B433E"/>
    <w:rsid w:val="00715762"/>
    <w:rsid w:val="007551E3"/>
    <w:rsid w:val="00787FAD"/>
    <w:rsid w:val="007A53BA"/>
    <w:rsid w:val="007A7127"/>
    <w:rsid w:val="007B44C5"/>
    <w:rsid w:val="008571CD"/>
    <w:rsid w:val="0087410D"/>
    <w:rsid w:val="00883DF1"/>
    <w:rsid w:val="008E03D4"/>
    <w:rsid w:val="008F1CBF"/>
    <w:rsid w:val="00963F25"/>
    <w:rsid w:val="00995015"/>
    <w:rsid w:val="009B4ED2"/>
    <w:rsid w:val="009C4641"/>
    <w:rsid w:val="009E2465"/>
    <w:rsid w:val="00A05E6A"/>
    <w:rsid w:val="00A07732"/>
    <w:rsid w:val="00A16C82"/>
    <w:rsid w:val="00A76F8E"/>
    <w:rsid w:val="00A9586A"/>
    <w:rsid w:val="00AF0D3F"/>
    <w:rsid w:val="00B12376"/>
    <w:rsid w:val="00B31B6A"/>
    <w:rsid w:val="00B63339"/>
    <w:rsid w:val="00B637FD"/>
    <w:rsid w:val="00B72549"/>
    <w:rsid w:val="00B91356"/>
    <w:rsid w:val="00BD2CC7"/>
    <w:rsid w:val="00BE2D47"/>
    <w:rsid w:val="00C00501"/>
    <w:rsid w:val="00C66924"/>
    <w:rsid w:val="00C91B8A"/>
    <w:rsid w:val="00CB76E9"/>
    <w:rsid w:val="00CE4F9D"/>
    <w:rsid w:val="00D026BE"/>
    <w:rsid w:val="00D165D1"/>
    <w:rsid w:val="00DB151B"/>
    <w:rsid w:val="00DC069F"/>
    <w:rsid w:val="00DC4D3F"/>
    <w:rsid w:val="00DD36A0"/>
    <w:rsid w:val="00DD7216"/>
    <w:rsid w:val="00DE57DA"/>
    <w:rsid w:val="00DF683E"/>
    <w:rsid w:val="00E22992"/>
    <w:rsid w:val="00E46E94"/>
    <w:rsid w:val="00E54D95"/>
    <w:rsid w:val="00E65EF7"/>
    <w:rsid w:val="00E90426"/>
    <w:rsid w:val="00E93479"/>
    <w:rsid w:val="00ED54FA"/>
    <w:rsid w:val="00ED77C6"/>
    <w:rsid w:val="00EF4EB7"/>
    <w:rsid w:val="00FA3886"/>
    <w:rsid w:val="00FD7432"/>
    <w:rsid w:val="00FF2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198F0E"/>
  <w15:chartTrackingRefBased/>
  <w15:docId w15:val="{A8B5B7F0-787D-4249-AA5B-A2AF6AB98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50C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0C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0C2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1732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D721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50C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0C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0C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0C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0C2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0C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C27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50C2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0C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50C2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50C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50C2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E03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03D4"/>
  </w:style>
  <w:style w:type="paragraph" w:styleId="Footer">
    <w:name w:val="footer"/>
    <w:basedOn w:val="Normal"/>
    <w:link w:val="FooterChar"/>
    <w:uiPriority w:val="99"/>
    <w:unhideWhenUsed/>
    <w:rsid w:val="008E03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03D4"/>
  </w:style>
  <w:style w:type="character" w:styleId="FollowedHyperlink">
    <w:name w:val="FollowedHyperlink"/>
    <w:basedOn w:val="DefaultParagraphFont"/>
    <w:uiPriority w:val="99"/>
    <w:semiHidden/>
    <w:unhideWhenUsed/>
    <w:rsid w:val="00A05E6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08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0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34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6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2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3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9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6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9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4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2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50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86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70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35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16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74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078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88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70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08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80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5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83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112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71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993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465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76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299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67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30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15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833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626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85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22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36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717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2064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47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255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30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80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89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52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40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096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178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74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056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93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34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7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4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11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2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39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1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9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0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2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95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8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9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672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47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198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12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3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04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05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5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15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6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923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81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023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01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74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366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20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46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968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21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763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47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853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90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39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80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971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70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67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371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556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4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130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13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2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225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0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65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2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72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01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80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22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4244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60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04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63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487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22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42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891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08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43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13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905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669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856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7768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14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8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09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460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435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6595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039826">
              <w:marLeft w:val="0"/>
              <w:marRight w:val="0"/>
              <w:marTop w:val="0"/>
              <w:marBottom w:val="26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41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55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37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1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81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636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86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23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7615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46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1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83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221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25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87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42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264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54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325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2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729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589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920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42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66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83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10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68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8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109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5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868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354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4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847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97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09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29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018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55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029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57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08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03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05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21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09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926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7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2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5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3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4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commentsExtended" Target="commentsExtended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hyperlink" Target="https://www.jstor.org/stable/10.5325/libraries.3.2.issue-2" TargetMode="Externa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LCHS Research Articles</a:t>
            </a:r>
            <a:r>
              <a:rPr lang="en-US" baseline="0"/>
              <a:t> S</a:t>
            </a:r>
            <a:r>
              <a:rPr lang="en-US"/>
              <a:t>ince Inception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1156167979002624"/>
          <c:y val="0.12734126984126987"/>
          <c:w val="0.74084572761738121"/>
          <c:h val="0.47820084989376327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LCHS Submissions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98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8A73-499E-91BF-2327B729CEF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Sheet1!$A$2:$A$6</c:f>
              <c:strCache>
                <c:ptCount val="4"/>
                <c:pt idx="0">
                  <c:v>Accepted</c:v>
                </c:pt>
                <c:pt idx="1">
                  <c:v>Rejected or Withdrawn</c:v>
                </c:pt>
                <c:pt idx="2">
                  <c:v>Revise and Resubmit</c:v>
                </c:pt>
                <c:pt idx="3">
                  <c:v>Total # of Submissions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33</c:v>
                </c:pt>
                <c:pt idx="1">
                  <c:v>49</c:v>
                </c:pt>
                <c:pt idx="2">
                  <c:v>16</c:v>
                </c:pt>
                <c:pt idx="3">
                  <c:v>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8C3-47D0-A0CE-4DFE47C8008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78786416"/>
        <c:axId val="323793840"/>
      </c:barChart>
      <c:catAx>
        <c:axId val="37878641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23793840"/>
        <c:crosses val="autoZero"/>
        <c:auto val="1"/>
        <c:lblAlgn val="ctr"/>
        <c:lblOffset val="100"/>
        <c:noMultiLvlLbl val="0"/>
      </c:catAx>
      <c:valAx>
        <c:axId val="32379384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78786416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Penn State niversity</Company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CHARLES NOVOTNY</dc:creator>
  <cp:keywords/>
  <dc:description/>
  <cp:lastModifiedBy>Novotny, Eric Charles</cp:lastModifiedBy>
  <cp:revision>2</cp:revision>
  <cp:lastPrinted>2019-01-24T16:27:00Z</cp:lastPrinted>
  <dcterms:created xsi:type="dcterms:W3CDTF">2020-01-13T18:09:00Z</dcterms:created>
  <dcterms:modified xsi:type="dcterms:W3CDTF">2020-01-13T18:09:00Z</dcterms:modified>
</cp:coreProperties>
</file>